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1BB6" w:rsidRPr="006479DF" w:rsidRDefault="009836CF" w:rsidP="00D61BB6">
      <w:pPr>
        <w:rPr>
          <w:sz w:val="20"/>
          <w:szCs w:val="20"/>
        </w:rPr>
      </w:pPr>
      <w:r>
        <w:rPr>
          <w:rFonts w:ascii="Arial" w:hAnsi="Arial" w:cs="Arial"/>
          <w:noProof/>
          <w:sz w:val="20"/>
          <w:szCs w:val="20"/>
        </w:rPr>
        <w:drawing>
          <wp:anchor distT="0" distB="0" distL="114300" distR="114300" simplePos="0" relativeHeight="251661312" behindDoc="1" locked="0" layoutInCell="1" allowOverlap="1" wp14:anchorId="1352544B" wp14:editId="5878747F">
            <wp:simplePos x="0" y="0"/>
            <wp:positionH relativeFrom="column">
              <wp:posOffset>2465070</wp:posOffset>
            </wp:positionH>
            <wp:positionV relativeFrom="paragraph">
              <wp:posOffset>49530</wp:posOffset>
            </wp:positionV>
            <wp:extent cx="1289685" cy="939165"/>
            <wp:effectExtent l="0" t="0" r="5715" b="0"/>
            <wp:wrapTight wrapText="bothSides">
              <wp:wrapPolygon edited="0">
                <wp:start x="0" y="0"/>
                <wp:lineTo x="0" y="21030"/>
                <wp:lineTo x="21377" y="21030"/>
                <wp:lineTo x="21377" y="0"/>
                <wp:lineTo x="0" y="0"/>
              </wp:wrapPolygon>
            </wp:wrapTight>
            <wp:docPr id="58" name="Obrázok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89685" cy="939165"/>
                    </a:xfrm>
                    <a:prstGeom prst="rect">
                      <a:avLst/>
                    </a:prstGeom>
                    <a:noFill/>
                    <a:ln>
                      <a:noFill/>
                    </a:ln>
                  </pic:spPr>
                </pic:pic>
              </a:graphicData>
            </a:graphic>
            <wp14:sizeRelH relativeFrom="page">
              <wp14:pctWidth>0</wp14:pctWidth>
            </wp14:sizeRelH>
            <wp14:sizeRelV relativeFrom="page">
              <wp14:pctHeight>0</wp14:pctHeight>
            </wp14:sizeRelV>
          </wp:anchor>
        </w:drawing>
      </w:r>
      <w:r w:rsidR="00D61BB6" w:rsidRPr="006479DF">
        <w:rPr>
          <w:noProof/>
          <w:sz w:val="20"/>
          <w:szCs w:val="20"/>
        </w:rPr>
        <w:drawing>
          <wp:anchor distT="0" distB="0" distL="114300" distR="114300" simplePos="0" relativeHeight="251658240" behindDoc="0" locked="0" layoutInCell="1" allowOverlap="1" wp14:anchorId="201A0F45" wp14:editId="22C88975">
            <wp:simplePos x="0" y="0"/>
            <wp:positionH relativeFrom="column">
              <wp:posOffset>-4445</wp:posOffset>
            </wp:positionH>
            <wp:positionV relativeFrom="paragraph">
              <wp:posOffset>-4445</wp:posOffset>
            </wp:positionV>
            <wp:extent cx="1351280" cy="939800"/>
            <wp:effectExtent l="0" t="0" r="1270" b="0"/>
            <wp:wrapSquare wrapText="bothSides"/>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51280" cy="939800"/>
                    </a:xfrm>
                    <a:prstGeom prst="rect">
                      <a:avLst/>
                    </a:prstGeom>
                    <a:noFill/>
                  </pic:spPr>
                </pic:pic>
              </a:graphicData>
            </a:graphic>
            <wp14:sizeRelH relativeFrom="page">
              <wp14:pctWidth>0</wp14:pctWidth>
            </wp14:sizeRelH>
            <wp14:sizeRelV relativeFrom="page">
              <wp14:pctHeight>0</wp14:pctHeight>
            </wp14:sizeRelV>
          </wp:anchor>
        </w:drawing>
      </w:r>
      <w:r w:rsidR="00D61BB6" w:rsidRPr="006479DF" w:rsidDel="00E701EB">
        <w:rPr>
          <w:sz w:val="20"/>
          <w:szCs w:val="20"/>
        </w:rPr>
        <w:t xml:space="preserve"> </w:t>
      </w:r>
      <w:r w:rsidR="00D61BB6" w:rsidRPr="006479DF">
        <w:rPr>
          <w:sz w:val="20"/>
          <w:szCs w:val="20"/>
        </w:rPr>
        <w:tab/>
      </w:r>
      <w:r w:rsidR="00D61BB6" w:rsidRPr="006479DF">
        <w:rPr>
          <w:sz w:val="20"/>
          <w:szCs w:val="20"/>
        </w:rPr>
        <w:tab/>
      </w:r>
      <w:r w:rsidR="00D61BB6" w:rsidRPr="006479DF">
        <w:rPr>
          <w:sz w:val="20"/>
          <w:szCs w:val="20"/>
        </w:rPr>
        <w:tab/>
      </w:r>
      <w:r w:rsidR="00D61BB6" w:rsidRPr="006479DF">
        <w:rPr>
          <w:sz w:val="20"/>
          <w:szCs w:val="20"/>
        </w:rPr>
        <w:tab/>
      </w:r>
      <w:r w:rsidR="00D61BB6" w:rsidRPr="006479DF">
        <w:rPr>
          <w:sz w:val="20"/>
          <w:szCs w:val="20"/>
        </w:rPr>
        <w:tab/>
      </w:r>
      <w:r w:rsidR="00D61BB6" w:rsidRPr="006479DF">
        <w:rPr>
          <w:noProof/>
          <w:sz w:val="20"/>
          <w:szCs w:val="20"/>
        </w:rPr>
        <w:drawing>
          <wp:anchor distT="0" distB="0" distL="114300" distR="114300" simplePos="0" relativeHeight="251657216" behindDoc="0" locked="1" layoutInCell="1" allowOverlap="1" wp14:anchorId="024E1A9C" wp14:editId="095F82A1">
            <wp:simplePos x="0" y="0"/>
            <wp:positionH relativeFrom="character">
              <wp:posOffset>3016885</wp:posOffset>
            </wp:positionH>
            <wp:positionV relativeFrom="line">
              <wp:posOffset>-4445</wp:posOffset>
            </wp:positionV>
            <wp:extent cx="733425" cy="937895"/>
            <wp:effectExtent l="0" t="0" r="9525" b="0"/>
            <wp:wrapSquare wrapText="bothSides"/>
            <wp:docPr id="2" name="Obrázok 2" descr="Štátny znak Slovenskej republi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Štátny znak Slovenskej republiky"/>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33425" cy="937895"/>
                    </a:xfrm>
                    <a:prstGeom prst="rect">
                      <a:avLst/>
                    </a:prstGeom>
                    <a:noFill/>
                    <a:ln>
                      <a:noFill/>
                    </a:ln>
                  </pic:spPr>
                </pic:pic>
              </a:graphicData>
            </a:graphic>
            <wp14:sizeRelH relativeFrom="page">
              <wp14:pctWidth>0</wp14:pctWidth>
            </wp14:sizeRelH>
            <wp14:sizeRelV relativeFrom="page">
              <wp14:pctHeight>0</wp14:pctHeight>
            </wp14:sizeRelV>
          </wp:anchor>
        </w:drawing>
      </w:r>
      <w:r w:rsidR="00D61BB6" w:rsidRPr="006479DF">
        <w:rPr>
          <w:sz w:val="20"/>
          <w:szCs w:val="20"/>
        </w:rPr>
        <w:t xml:space="preserve">    </w:t>
      </w:r>
      <w:r w:rsidR="00D61BB6" w:rsidRPr="006479DF">
        <w:rPr>
          <w:sz w:val="20"/>
          <w:szCs w:val="20"/>
        </w:rPr>
        <w:tab/>
      </w:r>
      <w:r w:rsidR="00D61BB6" w:rsidRPr="006479DF">
        <w:rPr>
          <w:sz w:val="20"/>
          <w:szCs w:val="20"/>
        </w:rPr>
        <w:tab/>
      </w:r>
      <w:r w:rsidR="00D61BB6" w:rsidRPr="006479DF">
        <w:rPr>
          <w:sz w:val="20"/>
          <w:szCs w:val="20"/>
        </w:rPr>
        <w:tab/>
        <w:t xml:space="preserve">         </w:t>
      </w:r>
    </w:p>
    <w:p w:rsidR="00D61BB6" w:rsidRPr="006479DF" w:rsidRDefault="00D61BB6" w:rsidP="00D61BB6">
      <w:pPr>
        <w:jc w:val="center"/>
        <w:rPr>
          <w:sz w:val="20"/>
          <w:szCs w:val="20"/>
        </w:rPr>
      </w:pPr>
    </w:p>
    <w:p w:rsidR="00D61BB6" w:rsidRDefault="00D61BB6" w:rsidP="00D61BB6">
      <w:pPr>
        <w:jc w:val="center"/>
        <w:rPr>
          <w:b/>
          <w:sz w:val="20"/>
          <w:szCs w:val="20"/>
        </w:rPr>
      </w:pPr>
    </w:p>
    <w:p w:rsidR="009836CF" w:rsidRDefault="009836CF" w:rsidP="00D61BB6">
      <w:pPr>
        <w:jc w:val="center"/>
        <w:rPr>
          <w:b/>
          <w:sz w:val="20"/>
          <w:szCs w:val="20"/>
        </w:rPr>
      </w:pPr>
    </w:p>
    <w:p w:rsidR="009836CF" w:rsidRDefault="009836CF" w:rsidP="00D61BB6">
      <w:pPr>
        <w:jc w:val="center"/>
        <w:rPr>
          <w:b/>
          <w:sz w:val="20"/>
          <w:szCs w:val="20"/>
        </w:rPr>
      </w:pPr>
    </w:p>
    <w:p w:rsidR="003B0DFE" w:rsidRPr="006479DF" w:rsidRDefault="003B0DFE" w:rsidP="00D61BB6">
      <w:pPr>
        <w:jc w:val="center"/>
        <w:rPr>
          <w:b/>
          <w:sz w:val="20"/>
          <w:szCs w:val="20"/>
        </w:rPr>
      </w:pPr>
    </w:p>
    <w:p w:rsidR="00C6439D" w:rsidRDefault="009836CF" w:rsidP="00541FF5">
      <w:pPr>
        <w:jc w:val="center"/>
        <w:rPr>
          <w:b/>
          <w:sz w:val="40"/>
          <w:szCs w:val="20"/>
        </w:rPr>
      </w:pPr>
      <w:r>
        <w:rPr>
          <w:b/>
          <w:sz w:val="40"/>
          <w:szCs w:val="20"/>
        </w:rPr>
        <w:t>Vzor</w:t>
      </w:r>
      <w:r w:rsidR="00D61BB6" w:rsidRPr="009836CF">
        <w:rPr>
          <w:b/>
          <w:sz w:val="40"/>
          <w:szCs w:val="20"/>
        </w:rPr>
        <w:t xml:space="preserve"> CKO č. </w:t>
      </w:r>
      <w:sdt>
        <w:sdtPr>
          <w:rPr>
            <w:b/>
            <w:sz w:val="40"/>
            <w:szCs w:val="20"/>
          </w:rPr>
          <w:alias w:val="Poradové číslo vzoru"/>
          <w:tag w:val="Poradové číslo vzoru"/>
          <w:id w:val="-1009137634"/>
          <w:lock w:val="sdtLocked"/>
          <w:placeholder>
            <w:docPart w:val="DD8C56F5396145BBB819E25B80F3F0AE"/>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142FD9">
            <w:rPr>
              <w:b/>
              <w:sz w:val="40"/>
              <w:szCs w:val="20"/>
            </w:rPr>
            <w:t>7</w:t>
          </w:r>
        </w:sdtContent>
      </w:sdt>
    </w:p>
    <w:p w:rsidR="00D61BB6" w:rsidRPr="00C6439D" w:rsidRDefault="00C6439D" w:rsidP="00541FF5">
      <w:pPr>
        <w:jc w:val="center"/>
        <w:rPr>
          <w:b/>
          <w:sz w:val="32"/>
          <w:szCs w:val="32"/>
        </w:rPr>
      </w:pPr>
      <w:r w:rsidRPr="00C6439D">
        <w:rPr>
          <w:b/>
          <w:sz w:val="32"/>
          <w:szCs w:val="32"/>
        </w:rPr>
        <w:t xml:space="preserve">verzia </w:t>
      </w:r>
      <w:sdt>
        <w:sdtPr>
          <w:rPr>
            <w:b/>
            <w:sz w:val="32"/>
            <w:szCs w:val="32"/>
          </w:rPr>
          <w:alias w:val="Poradové číslo vzoru"/>
          <w:tag w:val="Poradové číslo vzoru"/>
          <w:id w:val="-1645188027"/>
          <w:placeholder>
            <w:docPart w:val="C438CDECBB774123926E36EC328124C8"/>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del w:id="0" w:author="Autor">
            <w:r w:rsidR="00142FD9" w:rsidDel="000850B0">
              <w:rPr>
                <w:b/>
                <w:sz w:val="32"/>
                <w:szCs w:val="32"/>
              </w:rPr>
              <w:delText>1</w:delText>
            </w:r>
          </w:del>
          <w:ins w:id="1" w:author="Autor">
            <w:r w:rsidR="000850B0">
              <w:rPr>
                <w:b/>
                <w:sz w:val="32"/>
                <w:szCs w:val="32"/>
              </w:rPr>
              <w:t>2</w:t>
            </w:r>
          </w:ins>
        </w:sdtContent>
      </w:sdt>
    </w:p>
    <w:p w:rsidR="00D61BB6" w:rsidRDefault="00D61BB6" w:rsidP="00D61BB6">
      <w:pPr>
        <w:jc w:val="center"/>
        <w:rPr>
          <w:b/>
          <w:sz w:val="20"/>
          <w:szCs w:val="20"/>
        </w:rPr>
      </w:pPr>
    </w:p>
    <w:p w:rsidR="003B0DFE" w:rsidRPr="006479DF" w:rsidRDefault="003B0DFE" w:rsidP="00D61BB6">
      <w:pPr>
        <w:jc w:val="center"/>
        <w:rPr>
          <w:b/>
          <w:sz w:val="20"/>
          <w:szCs w:val="20"/>
        </w:rPr>
      </w:pPr>
    </w:p>
    <w:p w:rsidR="00D61BB6" w:rsidRPr="009836CF" w:rsidRDefault="00D61BB6" w:rsidP="00D61BB6">
      <w:pPr>
        <w:jc w:val="center"/>
        <w:rPr>
          <w:b/>
          <w:sz w:val="28"/>
          <w:szCs w:val="20"/>
        </w:rPr>
      </w:pPr>
      <w:r w:rsidRPr="009836CF">
        <w:rPr>
          <w:b/>
          <w:sz w:val="28"/>
          <w:szCs w:val="20"/>
        </w:rPr>
        <w:t>Programové obdobie 2014 – 2020</w:t>
      </w:r>
    </w:p>
    <w:p w:rsidR="00D61BB6" w:rsidRDefault="00D61BB6" w:rsidP="006479DF">
      <w:pPr>
        <w:rPr>
          <w:sz w:val="20"/>
          <w:szCs w:val="20"/>
        </w:rPr>
      </w:pPr>
    </w:p>
    <w:p w:rsidR="003D0894" w:rsidRPr="006479DF" w:rsidRDefault="003D0894" w:rsidP="006479DF">
      <w:pPr>
        <w:rPr>
          <w:sz w:val="20"/>
          <w:szCs w:val="20"/>
        </w:rPr>
      </w:pPr>
    </w:p>
    <w:tbl>
      <w:tblPr>
        <w:tblStyle w:val="Mriekatabuky"/>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shd w:val="clear" w:color="auto" w:fill="B2A1C7" w:themeFill="accent4" w:themeFillTint="99"/>
        <w:tblLook w:val="04A0" w:firstRow="1" w:lastRow="0" w:firstColumn="1" w:lastColumn="0" w:noHBand="0" w:noVBand="1"/>
      </w:tblPr>
      <w:tblGrid>
        <w:gridCol w:w="2268"/>
        <w:gridCol w:w="6696"/>
      </w:tblGrid>
      <w:tr w:rsidR="009836CF" w:rsidRPr="009836CF" w:rsidTr="00071CD7">
        <w:tc>
          <w:tcPr>
            <w:tcW w:w="2268" w:type="dxa"/>
            <w:shd w:val="clear" w:color="auto" w:fill="B2A1C7" w:themeFill="accent4" w:themeFillTint="99"/>
          </w:tcPr>
          <w:p w:rsidR="009836CF" w:rsidRPr="0084743A" w:rsidRDefault="009836CF" w:rsidP="006479DF">
            <w:pPr>
              <w:rPr>
                <w:b/>
                <w:sz w:val="26"/>
                <w:szCs w:val="26"/>
              </w:rPr>
            </w:pPr>
            <w:r w:rsidRPr="0084743A">
              <w:rPr>
                <w:b/>
                <w:sz w:val="26"/>
                <w:szCs w:val="26"/>
              </w:rPr>
              <w:t>Vec:</w:t>
            </w:r>
          </w:p>
          <w:p w:rsidR="0084743A" w:rsidRPr="0084743A" w:rsidRDefault="0084743A" w:rsidP="006479DF">
            <w:pPr>
              <w:rPr>
                <w:b/>
                <w:sz w:val="26"/>
                <w:szCs w:val="26"/>
              </w:rPr>
            </w:pPr>
          </w:p>
          <w:p w:rsidR="0084743A" w:rsidRPr="0084743A" w:rsidRDefault="0084743A" w:rsidP="006479DF">
            <w:pPr>
              <w:rPr>
                <w:b/>
                <w:sz w:val="26"/>
                <w:szCs w:val="26"/>
              </w:rPr>
            </w:pPr>
          </w:p>
          <w:p w:rsidR="0084743A" w:rsidRPr="0084743A" w:rsidRDefault="0084743A" w:rsidP="006479DF">
            <w:pPr>
              <w:rPr>
                <w:b/>
                <w:sz w:val="26"/>
                <w:szCs w:val="26"/>
              </w:rPr>
            </w:pPr>
          </w:p>
        </w:tc>
        <w:tc>
          <w:tcPr>
            <w:tcW w:w="6696" w:type="dxa"/>
            <w:shd w:val="clear" w:color="auto" w:fill="B2A1C7" w:themeFill="accent4" w:themeFillTint="99"/>
          </w:tcPr>
          <w:p w:rsidR="00B56CB6" w:rsidRDefault="00B56CB6" w:rsidP="00B56CB6">
            <w:pPr>
              <w:pStyle w:val="Hlavika"/>
            </w:pPr>
            <w:r>
              <w:t>Výzva na predklada</w:t>
            </w:r>
            <w:r w:rsidR="0012695E">
              <w:t>nie projektových zámerov/výzva/</w:t>
            </w:r>
            <w:r>
              <w:t>vyzvanie</w:t>
            </w:r>
          </w:p>
          <w:p w:rsidR="009836CF" w:rsidRPr="009836CF" w:rsidRDefault="009836CF" w:rsidP="006A5157">
            <w:pPr>
              <w:jc w:val="both"/>
              <w:rPr>
                <w:szCs w:val="20"/>
              </w:rPr>
            </w:pPr>
          </w:p>
        </w:tc>
      </w:tr>
      <w:tr w:rsidR="009836CF" w:rsidRPr="009836CF" w:rsidTr="00071CD7">
        <w:tc>
          <w:tcPr>
            <w:tcW w:w="2268" w:type="dxa"/>
            <w:shd w:val="clear" w:color="auto" w:fill="B2A1C7" w:themeFill="accent4" w:themeFillTint="99"/>
          </w:tcPr>
          <w:p w:rsidR="009836CF" w:rsidRPr="0084743A" w:rsidRDefault="009836CF" w:rsidP="006479DF">
            <w:pPr>
              <w:rPr>
                <w:b/>
                <w:sz w:val="26"/>
                <w:szCs w:val="26"/>
              </w:rPr>
            </w:pPr>
            <w:r w:rsidRPr="0084743A">
              <w:rPr>
                <w:b/>
                <w:sz w:val="26"/>
                <w:szCs w:val="26"/>
              </w:rPr>
              <w:t>Určené pre:</w:t>
            </w:r>
          </w:p>
          <w:p w:rsidR="0084743A" w:rsidRPr="0084743A" w:rsidRDefault="0084743A" w:rsidP="006479DF">
            <w:pPr>
              <w:rPr>
                <w:b/>
                <w:sz w:val="26"/>
                <w:szCs w:val="26"/>
              </w:rPr>
            </w:pPr>
          </w:p>
          <w:p w:rsidR="0084743A" w:rsidRPr="0084743A" w:rsidRDefault="0084743A" w:rsidP="006479DF">
            <w:pPr>
              <w:rPr>
                <w:b/>
                <w:sz w:val="26"/>
                <w:szCs w:val="26"/>
              </w:rPr>
            </w:pPr>
          </w:p>
        </w:tc>
        <w:tc>
          <w:tcPr>
            <w:tcW w:w="6696" w:type="dxa"/>
            <w:shd w:val="clear" w:color="auto" w:fill="B2A1C7" w:themeFill="accent4" w:themeFillTint="99"/>
          </w:tcPr>
          <w:p w:rsidR="006C689C" w:rsidRDefault="006C689C" w:rsidP="006C689C">
            <w:pPr>
              <w:jc w:val="both"/>
              <w:rPr>
                <w:szCs w:val="20"/>
                <w:lang w:eastAsia="en-US"/>
              </w:rPr>
            </w:pPr>
            <w:r>
              <w:rPr>
                <w:szCs w:val="20"/>
                <w:lang w:eastAsia="en-US"/>
              </w:rPr>
              <w:t>Riadiace orgány</w:t>
            </w:r>
          </w:p>
          <w:p w:rsidR="009836CF" w:rsidRPr="009836CF" w:rsidRDefault="006C689C" w:rsidP="006C689C">
            <w:pPr>
              <w:jc w:val="both"/>
              <w:rPr>
                <w:szCs w:val="20"/>
              </w:rPr>
            </w:pPr>
            <w:r>
              <w:rPr>
                <w:szCs w:val="20"/>
                <w:lang w:eastAsia="en-US"/>
              </w:rPr>
              <w:t>Sprostredkovateľské orgány</w:t>
            </w:r>
          </w:p>
        </w:tc>
      </w:tr>
      <w:tr w:rsidR="009836CF" w:rsidRPr="009836CF" w:rsidTr="00071CD7">
        <w:tc>
          <w:tcPr>
            <w:tcW w:w="2268" w:type="dxa"/>
            <w:shd w:val="clear" w:color="auto" w:fill="B2A1C7" w:themeFill="accent4" w:themeFillTint="99"/>
          </w:tcPr>
          <w:p w:rsidR="009836CF" w:rsidRPr="0084743A" w:rsidRDefault="00116F61" w:rsidP="006479DF">
            <w:pPr>
              <w:rPr>
                <w:b/>
                <w:sz w:val="26"/>
                <w:szCs w:val="26"/>
              </w:rPr>
            </w:pPr>
            <w:r w:rsidRPr="0084743A">
              <w:rPr>
                <w:b/>
                <w:sz w:val="26"/>
                <w:szCs w:val="26"/>
              </w:rPr>
              <w:t>Na vedomie:</w:t>
            </w:r>
          </w:p>
          <w:p w:rsidR="0084743A" w:rsidRPr="0084743A" w:rsidRDefault="0084743A" w:rsidP="006479DF">
            <w:pPr>
              <w:rPr>
                <w:b/>
                <w:sz w:val="26"/>
                <w:szCs w:val="26"/>
              </w:rPr>
            </w:pPr>
          </w:p>
          <w:p w:rsidR="0084743A" w:rsidRDefault="0084743A" w:rsidP="006479DF">
            <w:pPr>
              <w:rPr>
                <w:b/>
                <w:sz w:val="26"/>
                <w:szCs w:val="26"/>
              </w:rPr>
            </w:pPr>
          </w:p>
          <w:p w:rsidR="003D0894" w:rsidRDefault="003D0894" w:rsidP="006479DF">
            <w:pPr>
              <w:rPr>
                <w:b/>
                <w:sz w:val="26"/>
                <w:szCs w:val="26"/>
              </w:rPr>
            </w:pPr>
          </w:p>
          <w:p w:rsidR="003D0894" w:rsidRPr="0084743A" w:rsidRDefault="003D0894" w:rsidP="006479DF">
            <w:pPr>
              <w:rPr>
                <w:b/>
                <w:sz w:val="26"/>
                <w:szCs w:val="26"/>
              </w:rPr>
            </w:pPr>
          </w:p>
          <w:p w:rsidR="0084743A" w:rsidRPr="0084743A" w:rsidRDefault="0084743A" w:rsidP="006479DF">
            <w:pPr>
              <w:rPr>
                <w:b/>
                <w:sz w:val="26"/>
                <w:szCs w:val="26"/>
              </w:rPr>
            </w:pPr>
          </w:p>
        </w:tc>
        <w:tc>
          <w:tcPr>
            <w:tcW w:w="6696" w:type="dxa"/>
            <w:shd w:val="clear" w:color="auto" w:fill="B2A1C7" w:themeFill="accent4" w:themeFillTint="99"/>
          </w:tcPr>
          <w:p w:rsidR="00431EE0" w:rsidRPr="00431EE0" w:rsidRDefault="00431EE0" w:rsidP="00431EE0">
            <w:pPr>
              <w:jc w:val="both"/>
              <w:rPr>
                <w:szCs w:val="20"/>
              </w:rPr>
            </w:pPr>
            <w:r w:rsidRPr="00431EE0">
              <w:rPr>
                <w:szCs w:val="20"/>
              </w:rPr>
              <w:t>Certifikačný orgán</w:t>
            </w:r>
          </w:p>
          <w:p w:rsidR="00431EE0" w:rsidRPr="00431EE0" w:rsidRDefault="00431EE0" w:rsidP="00431EE0">
            <w:pPr>
              <w:jc w:val="both"/>
              <w:rPr>
                <w:szCs w:val="20"/>
              </w:rPr>
            </w:pPr>
            <w:r w:rsidRPr="00431EE0">
              <w:rPr>
                <w:szCs w:val="20"/>
              </w:rPr>
              <w:t>Orgán auditu</w:t>
            </w:r>
          </w:p>
          <w:p w:rsidR="009836CF" w:rsidRPr="009836CF" w:rsidRDefault="00431EE0" w:rsidP="00431EE0">
            <w:pPr>
              <w:jc w:val="both"/>
              <w:rPr>
                <w:szCs w:val="20"/>
              </w:rPr>
            </w:pPr>
            <w:r w:rsidRPr="00431EE0">
              <w:rPr>
                <w:szCs w:val="20"/>
              </w:rPr>
              <w:t>Gestori horizontálnych princípov</w:t>
            </w:r>
          </w:p>
        </w:tc>
      </w:tr>
      <w:tr w:rsidR="009836CF" w:rsidRPr="009836CF" w:rsidTr="00071CD7">
        <w:tc>
          <w:tcPr>
            <w:tcW w:w="2268" w:type="dxa"/>
            <w:shd w:val="clear" w:color="auto" w:fill="B2A1C7" w:themeFill="accent4" w:themeFillTint="99"/>
          </w:tcPr>
          <w:p w:rsidR="009836CF" w:rsidRPr="0084743A" w:rsidRDefault="00116F61" w:rsidP="006479DF">
            <w:pPr>
              <w:rPr>
                <w:b/>
                <w:sz w:val="26"/>
                <w:szCs w:val="26"/>
              </w:rPr>
            </w:pPr>
            <w:r w:rsidRPr="0084743A">
              <w:rPr>
                <w:b/>
                <w:sz w:val="26"/>
                <w:szCs w:val="26"/>
              </w:rPr>
              <w:t>Vydáva:</w:t>
            </w:r>
          </w:p>
          <w:p w:rsidR="0084743A" w:rsidRPr="003B0DFE" w:rsidRDefault="0084743A" w:rsidP="006479DF">
            <w:pPr>
              <w:rPr>
                <w:b/>
                <w:sz w:val="16"/>
                <w:szCs w:val="20"/>
              </w:rPr>
            </w:pPr>
          </w:p>
          <w:p w:rsidR="003B0DFE" w:rsidRDefault="003B0DFE" w:rsidP="006479DF">
            <w:pPr>
              <w:rPr>
                <w:b/>
                <w:sz w:val="16"/>
                <w:szCs w:val="20"/>
              </w:rPr>
            </w:pPr>
          </w:p>
          <w:p w:rsidR="003D0894" w:rsidRDefault="003D0894" w:rsidP="006479DF">
            <w:pPr>
              <w:rPr>
                <w:b/>
                <w:sz w:val="16"/>
                <w:szCs w:val="20"/>
              </w:rPr>
            </w:pPr>
          </w:p>
          <w:p w:rsidR="003B0DFE" w:rsidRDefault="003B0DFE" w:rsidP="006479DF">
            <w:pPr>
              <w:rPr>
                <w:b/>
                <w:sz w:val="16"/>
                <w:szCs w:val="20"/>
              </w:rPr>
            </w:pPr>
          </w:p>
          <w:p w:rsidR="003B0DFE" w:rsidRPr="003B0DFE" w:rsidRDefault="003B0DFE" w:rsidP="006479DF">
            <w:pPr>
              <w:rPr>
                <w:b/>
                <w:sz w:val="16"/>
                <w:szCs w:val="20"/>
              </w:rPr>
            </w:pPr>
          </w:p>
          <w:p w:rsidR="003B0DFE" w:rsidRPr="0084743A" w:rsidRDefault="003B0DFE" w:rsidP="006479DF">
            <w:pPr>
              <w:rPr>
                <w:b/>
                <w:sz w:val="26"/>
                <w:szCs w:val="26"/>
              </w:rPr>
            </w:pPr>
          </w:p>
        </w:tc>
        <w:tc>
          <w:tcPr>
            <w:tcW w:w="6696" w:type="dxa"/>
            <w:shd w:val="clear" w:color="auto" w:fill="B2A1C7" w:themeFill="accent4" w:themeFillTint="99"/>
          </w:tcPr>
          <w:p w:rsidR="009836CF" w:rsidRDefault="0084743A" w:rsidP="006A5157">
            <w:pPr>
              <w:jc w:val="both"/>
              <w:rPr>
                <w:szCs w:val="20"/>
              </w:rPr>
            </w:pPr>
            <w:r>
              <w:rPr>
                <w:szCs w:val="20"/>
              </w:rPr>
              <w:t>Centrálny koordinačný orgán</w:t>
            </w:r>
          </w:p>
          <w:p w:rsidR="0084743A" w:rsidRDefault="0084743A" w:rsidP="006A5157">
            <w:pPr>
              <w:jc w:val="both"/>
              <w:rPr>
                <w:szCs w:val="20"/>
              </w:rPr>
            </w:pPr>
            <w:r>
              <w:rPr>
                <w:szCs w:val="20"/>
              </w:rPr>
              <w:t>Úrad vlády SR</w:t>
            </w:r>
          </w:p>
          <w:p w:rsidR="00B53B4A" w:rsidRPr="009836CF" w:rsidRDefault="00B53B4A" w:rsidP="003B0DFE">
            <w:pPr>
              <w:jc w:val="both"/>
              <w:rPr>
                <w:szCs w:val="20"/>
              </w:rPr>
            </w:pPr>
            <w:r>
              <w:rPr>
                <w:szCs w:val="20"/>
              </w:rPr>
              <w:t xml:space="preserve">v súlade s kapitolou 1.2, ods. 3, písm. a) Systému riadenia </w:t>
            </w:r>
            <w:r w:rsidR="003B0DFE" w:rsidRPr="003B0DFE">
              <w:rPr>
                <w:szCs w:val="20"/>
              </w:rPr>
              <w:t>európskych</w:t>
            </w:r>
            <w:r w:rsidR="003B0DFE">
              <w:rPr>
                <w:szCs w:val="20"/>
              </w:rPr>
              <w:t xml:space="preserve"> </w:t>
            </w:r>
            <w:r w:rsidR="003B0DFE" w:rsidRPr="003B0DFE">
              <w:rPr>
                <w:szCs w:val="20"/>
              </w:rPr>
              <w:t>štrukturálnych a</w:t>
            </w:r>
            <w:r w:rsidR="003B0DFE">
              <w:rPr>
                <w:szCs w:val="20"/>
              </w:rPr>
              <w:t> </w:t>
            </w:r>
            <w:r w:rsidR="003B0DFE" w:rsidRPr="003B0DFE">
              <w:rPr>
                <w:szCs w:val="20"/>
              </w:rPr>
              <w:t>investičných</w:t>
            </w:r>
            <w:r w:rsidR="003B0DFE">
              <w:rPr>
                <w:szCs w:val="20"/>
              </w:rPr>
              <w:t xml:space="preserve"> </w:t>
            </w:r>
            <w:r w:rsidR="003B0DFE" w:rsidRPr="003B0DFE">
              <w:rPr>
                <w:szCs w:val="20"/>
              </w:rPr>
              <w:t>fondov</w:t>
            </w:r>
          </w:p>
        </w:tc>
      </w:tr>
      <w:tr w:rsidR="009836CF" w:rsidRPr="009836CF" w:rsidTr="00071CD7">
        <w:tc>
          <w:tcPr>
            <w:tcW w:w="2268" w:type="dxa"/>
            <w:shd w:val="clear" w:color="auto" w:fill="B2A1C7" w:themeFill="accent4" w:themeFillTint="99"/>
          </w:tcPr>
          <w:p w:rsidR="009836CF" w:rsidRPr="0084743A" w:rsidRDefault="00116F61" w:rsidP="006479DF">
            <w:pPr>
              <w:rPr>
                <w:b/>
                <w:sz w:val="26"/>
                <w:szCs w:val="26"/>
              </w:rPr>
            </w:pPr>
            <w:r w:rsidRPr="0084743A">
              <w:rPr>
                <w:b/>
                <w:sz w:val="26"/>
                <w:szCs w:val="26"/>
              </w:rPr>
              <w:t>Záväznosť:</w:t>
            </w:r>
          </w:p>
          <w:p w:rsidR="0084743A" w:rsidRDefault="0084743A" w:rsidP="006479DF">
            <w:pPr>
              <w:rPr>
                <w:b/>
                <w:sz w:val="16"/>
                <w:szCs w:val="16"/>
              </w:rPr>
            </w:pPr>
          </w:p>
          <w:p w:rsidR="003B0DFE" w:rsidRDefault="003B0DFE" w:rsidP="006479DF">
            <w:pPr>
              <w:rPr>
                <w:b/>
                <w:sz w:val="16"/>
                <w:szCs w:val="16"/>
              </w:rPr>
            </w:pPr>
          </w:p>
          <w:p w:rsidR="003B0DFE" w:rsidRDefault="003B0DFE" w:rsidP="006479DF">
            <w:pPr>
              <w:rPr>
                <w:b/>
                <w:sz w:val="16"/>
                <w:szCs w:val="16"/>
              </w:rPr>
            </w:pPr>
          </w:p>
          <w:p w:rsidR="003B0DFE" w:rsidRDefault="003B0DFE" w:rsidP="006479DF">
            <w:pPr>
              <w:rPr>
                <w:b/>
                <w:sz w:val="16"/>
                <w:szCs w:val="16"/>
              </w:rPr>
            </w:pPr>
          </w:p>
          <w:p w:rsidR="003B0DFE" w:rsidRPr="003B0DFE" w:rsidRDefault="003B0DFE" w:rsidP="006479DF">
            <w:pPr>
              <w:rPr>
                <w:b/>
                <w:sz w:val="16"/>
                <w:szCs w:val="16"/>
              </w:rPr>
            </w:pPr>
          </w:p>
          <w:p w:rsidR="006A5157" w:rsidRPr="003B0DFE" w:rsidRDefault="006A5157" w:rsidP="006479DF">
            <w:pPr>
              <w:rPr>
                <w:b/>
                <w:sz w:val="16"/>
                <w:szCs w:val="16"/>
              </w:rPr>
            </w:pPr>
          </w:p>
        </w:tc>
        <w:sdt>
          <w:sdtPr>
            <w:rPr>
              <w:szCs w:val="20"/>
            </w:rPr>
            <w:alias w:val="Záväznosť"/>
            <w:tag w:val="Záväznosť"/>
            <w:id w:val="1763795753"/>
            <w:lock w:val="sdtLocked"/>
            <w:placeholder>
              <w:docPart w:val="A1DE1FAF9C3142D9B35DEB35D3F6137F"/>
            </w:placeholder>
            <w:dropDownList>
              <w:listItem w:value="Vyberte položku."/>
              <w:listItem w:displayText="Vzor je pre subjekty, ktorým je určený záväzný v celom jeho rozsahu, bez možnosti úpravy. Výnimkou je možnosť úpravy, ktorá je vo vzore výslovne povolená." w:value="Vzor je pre subjekty, ktorým je určený záväzný v celom jeho rozsahu, bez možnosti úpravy. Výnimkou je možnosť úpravy, ktorá je vo vzore výslovne povolená."/>
              <w:listItem w:displayText="Vzor je pre subjekty, ktorým je určený, záväzný. Subjekty, ktorým je vzor určený, môžu vzor doplniť s ohľadom na špecifické potreby OP, pričom musí byť zachovaný minimálny obsah uvedený vo vzore. " w:value="Vzor je pre subjekty, ktorým je určený, záväzný. Subjekty, ktorým je vzor určený, môžu vzor doplniť s ohľadom na špecifické potreby OP, pričom musí byť zachovaný minimálny obsah uvedený vo vzore. "/>
              <w:listItem w:displayText="Vzor má odporúčací charakter a subjekty, ktorým je vzor určený sú oprávnené využiť iný vzor." w:value="Vzor má odporúčací charakter a subjekty, ktorým je vzor určený sú oprávnené využiť iný vzor."/>
            </w:dropDownList>
          </w:sdtPr>
          <w:sdtEndPr/>
          <w:sdtContent>
            <w:tc>
              <w:tcPr>
                <w:tcW w:w="6696" w:type="dxa"/>
                <w:shd w:val="clear" w:color="auto" w:fill="B2A1C7" w:themeFill="accent4" w:themeFillTint="99"/>
              </w:tcPr>
              <w:p w:rsidR="009836CF" w:rsidRPr="009836CF" w:rsidRDefault="000F7C94" w:rsidP="006A5157">
                <w:pPr>
                  <w:jc w:val="both"/>
                  <w:rPr>
                    <w:szCs w:val="20"/>
                  </w:rPr>
                </w:pPr>
                <w:r>
                  <w:rPr>
                    <w:szCs w:val="20"/>
                  </w:rPr>
                  <w:t xml:space="preserve">Vzor je pre subjekty, ktorým je určený, záväzný. Subjekty, ktorým je vzor určený, môžu vzor doplniť s ohľadom na špecifické potreby OP, pričom musí byť zachovaný minimálny obsah uvedený vo vzore. </w:t>
                </w:r>
              </w:p>
            </w:tc>
          </w:sdtContent>
        </w:sdt>
      </w:tr>
      <w:tr w:rsidR="009836CF" w:rsidRPr="009836CF" w:rsidTr="00071CD7">
        <w:tc>
          <w:tcPr>
            <w:tcW w:w="2268" w:type="dxa"/>
            <w:shd w:val="clear" w:color="auto" w:fill="B2A1C7" w:themeFill="accent4" w:themeFillTint="99"/>
          </w:tcPr>
          <w:p w:rsidR="009836CF" w:rsidRPr="0084743A" w:rsidRDefault="009836CF" w:rsidP="006479DF">
            <w:pPr>
              <w:rPr>
                <w:b/>
                <w:sz w:val="26"/>
                <w:szCs w:val="26"/>
              </w:rPr>
            </w:pPr>
            <w:r w:rsidRPr="0084743A">
              <w:rPr>
                <w:b/>
                <w:sz w:val="26"/>
                <w:szCs w:val="26"/>
              </w:rPr>
              <w:t>Dátum vydania:</w:t>
            </w:r>
          </w:p>
          <w:p w:rsidR="006A5157" w:rsidRDefault="006A5157" w:rsidP="006479DF">
            <w:pPr>
              <w:rPr>
                <w:b/>
                <w:sz w:val="26"/>
                <w:szCs w:val="26"/>
              </w:rPr>
            </w:pPr>
          </w:p>
          <w:p w:rsidR="003B0DFE" w:rsidRPr="0084743A" w:rsidRDefault="003B0DFE" w:rsidP="006479DF">
            <w:pPr>
              <w:rPr>
                <w:b/>
                <w:sz w:val="26"/>
                <w:szCs w:val="26"/>
              </w:rPr>
            </w:pPr>
          </w:p>
        </w:tc>
        <w:tc>
          <w:tcPr>
            <w:tcW w:w="6696" w:type="dxa"/>
            <w:shd w:val="clear" w:color="auto" w:fill="B2A1C7" w:themeFill="accent4" w:themeFillTint="99"/>
          </w:tcPr>
          <w:sdt>
            <w:sdtPr>
              <w:rPr>
                <w:szCs w:val="20"/>
              </w:rPr>
              <w:id w:val="-2046055668"/>
              <w:placeholder>
                <w:docPart w:val="E0ECC86C511F417CA4A3250C22D76A45"/>
              </w:placeholder>
              <w:date w:fullDate="2015-11-30T00:00:00Z">
                <w:dateFormat w:val="dd.MM.yyyy"/>
                <w:lid w:val="sk-SK"/>
                <w:storeMappedDataAs w:val="dateTime"/>
                <w:calendar w:val="gregorian"/>
              </w:date>
            </w:sdtPr>
            <w:sdtEndPr/>
            <w:sdtContent>
              <w:p w:rsidR="00B24DE3" w:rsidRDefault="000850B0" w:rsidP="00B24DE3">
                <w:pPr>
                  <w:tabs>
                    <w:tab w:val="center" w:pos="4536"/>
                    <w:tab w:val="right" w:pos="9072"/>
                  </w:tabs>
                  <w:rPr>
                    <w:szCs w:val="20"/>
                  </w:rPr>
                </w:pPr>
                <w:del w:id="2" w:author="Autor">
                  <w:r w:rsidDel="00A80D8A">
                    <w:rPr>
                      <w:szCs w:val="20"/>
                    </w:rPr>
                    <w:delText>17.12.2014</w:delText>
                  </w:r>
                </w:del>
                <w:ins w:id="3" w:author="Autor">
                  <w:del w:id="4" w:author="Autor">
                    <w:r w:rsidDel="00A80D8A">
                      <w:rPr>
                        <w:szCs w:val="20"/>
                      </w:rPr>
                      <w:delText>17.12.2014</w:delText>
                    </w:r>
                  </w:del>
                  <w:r w:rsidR="00A80D8A">
                    <w:rPr>
                      <w:szCs w:val="20"/>
                    </w:rPr>
                    <w:t>30.11.2015</w:t>
                  </w:r>
                </w:ins>
              </w:p>
            </w:sdtContent>
          </w:sdt>
          <w:p w:rsidR="009836CF" w:rsidRPr="009836CF" w:rsidRDefault="009836CF" w:rsidP="006A5157">
            <w:pPr>
              <w:jc w:val="both"/>
              <w:rPr>
                <w:szCs w:val="20"/>
              </w:rPr>
            </w:pPr>
          </w:p>
        </w:tc>
      </w:tr>
      <w:tr w:rsidR="009836CF" w:rsidRPr="009836CF" w:rsidTr="00071CD7">
        <w:tc>
          <w:tcPr>
            <w:tcW w:w="2268" w:type="dxa"/>
            <w:shd w:val="clear" w:color="auto" w:fill="B2A1C7" w:themeFill="accent4" w:themeFillTint="99"/>
          </w:tcPr>
          <w:p w:rsidR="009836CF" w:rsidRPr="0084743A" w:rsidRDefault="009836CF" w:rsidP="006479DF">
            <w:pPr>
              <w:rPr>
                <w:b/>
                <w:sz w:val="26"/>
                <w:szCs w:val="26"/>
              </w:rPr>
            </w:pPr>
            <w:r w:rsidRPr="0084743A">
              <w:rPr>
                <w:b/>
                <w:sz w:val="26"/>
                <w:szCs w:val="26"/>
              </w:rPr>
              <w:t>Dátum účinnosti:</w:t>
            </w:r>
          </w:p>
          <w:p w:rsidR="006A5157" w:rsidRDefault="006A5157" w:rsidP="006479DF">
            <w:pPr>
              <w:rPr>
                <w:b/>
                <w:sz w:val="26"/>
                <w:szCs w:val="26"/>
              </w:rPr>
            </w:pPr>
          </w:p>
          <w:p w:rsidR="003B0DFE" w:rsidRPr="0084743A" w:rsidRDefault="003B0DFE" w:rsidP="006479DF">
            <w:pPr>
              <w:rPr>
                <w:b/>
                <w:sz w:val="26"/>
                <w:szCs w:val="26"/>
              </w:rPr>
            </w:pPr>
          </w:p>
        </w:tc>
        <w:tc>
          <w:tcPr>
            <w:tcW w:w="6696" w:type="dxa"/>
            <w:shd w:val="clear" w:color="auto" w:fill="B2A1C7" w:themeFill="accent4" w:themeFillTint="99"/>
          </w:tcPr>
          <w:sdt>
            <w:sdtPr>
              <w:rPr>
                <w:szCs w:val="20"/>
              </w:rPr>
              <w:id w:val="-723918613"/>
              <w:placeholder>
                <w:docPart w:val="0446FD9D5ECF4D08A58D548D5E4ACDF0"/>
              </w:placeholder>
              <w:date w:fullDate="2015-11-30T00:00:00Z">
                <w:dateFormat w:val="dd.MM.yyyy"/>
                <w:lid w:val="sk-SK"/>
                <w:storeMappedDataAs w:val="dateTime"/>
                <w:calendar w:val="gregorian"/>
              </w:date>
            </w:sdtPr>
            <w:sdtEndPr/>
            <w:sdtContent>
              <w:p w:rsidR="00B24DE3" w:rsidRDefault="002D52A3" w:rsidP="00DA5A83">
                <w:pPr>
                  <w:tabs>
                    <w:tab w:val="center" w:pos="4536"/>
                    <w:tab w:val="right" w:pos="9072"/>
                  </w:tabs>
                  <w:rPr>
                    <w:szCs w:val="20"/>
                  </w:rPr>
                </w:pPr>
                <w:del w:id="5" w:author="Autor">
                  <w:r w:rsidDel="00A80D8A">
                    <w:rPr>
                      <w:szCs w:val="20"/>
                    </w:rPr>
                    <w:delText>17.12.2014</w:delText>
                  </w:r>
                </w:del>
                <w:ins w:id="6" w:author="Autor">
                  <w:r w:rsidR="00A80D8A">
                    <w:rPr>
                      <w:szCs w:val="20"/>
                    </w:rPr>
                    <w:t>30.11.2015</w:t>
                  </w:r>
                </w:ins>
              </w:p>
            </w:sdtContent>
          </w:sdt>
          <w:p w:rsidR="009836CF" w:rsidRPr="009836CF" w:rsidRDefault="009836CF">
            <w:pPr>
              <w:tabs>
                <w:tab w:val="center" w:pos="4536"/>
                <w:tab w:val="right" w:pos="9072"/>
              </w:tabs>
              <w:rPr>
                <w:szCs w:val="20"/>
              </w:rPr>
              <w:pPrChange w:id="7" w:author="Autor">
                <w:pPr>
                  <w:jc w:val="both"/>
                </w:pPr>
              </w:pPrChange>
            </w:pPr>
          </w:p>
        </w:tc>
      </w:tr>
      <w:tr w:rsidR="009836CF" w:rsidRPr="009836CF" w:rsidTr="00071CD7">
        <w:tc>
          <w:tcPr>
            <w:tcW w:w="2268" w:type="dxa"/>
            <w:shd w:val="clear" w:color="auto" w:fill="B2A1C7" w:themeFill="accent4" w:themeFillTint="99"/>
          </w:tcPr>
          <w:p w:rsidR="009836CF" w:rsidRPr="0084743A" w:rsidRDefault="009836CF" w:rsidP="006479DF">
            <w:pPr>
              <w:rPr>
                <w:b/>
                <w:sz w:val="26"/>
                <w:szCs w:val="26"/>
              </w:rPr>
            </w:pPr>
            <w:r w:rsidRPr="0084743A">
              <w:rPr>
                <w:b/>
                <w:sz w:val="26"/>
                <w:szCs w:val="26"/>
              </w:rPr>
              <w:t>Schválil:</w:t>
            </w:r>
          </w:p>
        </w:tc>
        <w:tc>
          <w:tcPr>
            <w:tcW w:w="6696" w:type="dxa"/>
            <w:shd w:val="clear" w:color="auto" w:fill="B2A1C7" w:themeFill="accent4" w:themeFillTint="99"/>
          </w:tcPr>
          <w:p w:rsidR="009836CF" w:rsidRDefault="00C214B6" w:rsidP="006A5157">
            <w:pPr>
              <w:jc w:val="both"/>
              <w:rPr>
                <w:szCs w:val="20"/>
              </w:rPr>
            </w:pPr>
            <w:r>
              <w:rPr>
                <w:szCs w:val="20"/>
              </w:rPr>
              <w:t>Ing. Igor Federič</w:t>
            </w:r>
          </w:p>
          <w:p w:rsidR="00C214B6" w:rsidRPr="009836CF" w:rsidRDefault="00C214B6" w:rsidP="006A5157">
            <w:pPr>
              <w:jc w:val="both"/>
              <w:rPr>
                <w:szCs w:val="20"/>
              </w:rPr>
            </w:pPr>
            <w:r>
              <w:rPr>
                <w:szCs w:val="20"/>
              </w:rPr>
              <w:t>vedúci Úradu vlády SR</w:t>
            </w:r>
          </w:p>
        </w:tc>
      </w:tr>
    </w:tbl>
    <w:p w:rsidR="00D61BB6" w:rsidRPr="00627EA3" w:rsidRDefault="00D61BB6" w:rsidP="006479DF"/>
    <w:p w:rsidR="00976A29" w:rsidRDefault="00976A29" w:rsidP="006479DF">
      <w:pPr>
        <w:sectPr w:rsidR="00976A29" w:rsidSect="009F5516">
          <w:headerReference w:type="default" r:id="rId12"/>
          <w:footerReference w:type="default" r:id="rId13"/>
          <w:pgSz w:w="11906" w:h="16838"/>
          <w:pgMar w:top="1417" w:right="1417" w:bottom="1417" w:left="1417" w:header="708" w:footer="708" w:gutter="0"/>
          <w:cols w:space="708"/>
          <w:titlePg/>
          <w:docGrid w:linePitch="360"/>
        </w:sectPr>
      </w:pPr>
    </w:p>
    <w:p w:rsidR="00B56CB6" w:rsidRPr="00C60A4A" w:rsidRDefault="00B56CB6" w:rsidP="009F5516">
      <w:pPr>
        <w:pStyle w:val="Nzov"/>
        <w:pBdr>
          <w:bottom w:val="single" w:sz="8" w:space="1" w:color="5F497A" w:themeColor="accent4" w:themeShade="BF"/>
        </w:pBdr>
      </w:pPr>
      <w:r w:rsidRPr="000D5D89">
        <w:lastRenderedPageBreak/>
        <w:t>Výzva na predkladanie projektových zámerov č. ....</w:t>
      </w:r>
      <w:r w:rsidR="005835A6" w:rsidRPr="002F6FAC">
        <w:rPr>
          <w:rStyle w:val="Odkaznapoznmkupodiarou"/>
        </w:rPr>
        <w:footnoteReference w:id="1"/>
      </w:r>
      <w:r w:rsidRPr="000D5D89">
        <w:t xml:space="preserve">/ Výzva č. ..../Vyzvanie č. </w:t>
      </w:r>
      <w:r w:rsidRPr="00C60A4A">
        <w:t>....</w:t>
      </w:r>
      <w:r w:rsidRPr="00142FD9">
        <w:rPr>
          <w:vertAlign w:val="superscript"/>
        </w:rPr>
        <w:footnoteReference w:id="2"/>
      </w:r>
    </w:p>
    <w:p w:rsidR="00B56CB6" w:rsidRDefault="00B56CB6" w:rsidP="000D5D89">
      <w:pPr>
        <w:pStyle w:val="Odsekzoznamu"/>
        <w:numPr>
          <w:ilvl w:val="0"/>
          <w:numId w:val="7"/>
        </w:numPr>
        <w:pBdr>
          <w:top w:val="single" w:sz="4" w:space="1" w:color="auto"/>
          <w:left w:val="single" w:sz="4" w:space="4" w:color="auto"/>
          <w:bottom w:val="single" w:sz="4" w:space="1" w:color="auto"/>
          <w:right w:val="single" w:sz="4" w:space="4" w:color="auto"/>
        </w:pBdr>
        <w:shd w:val="clear" w:color="auto" w:fill="CCC0D9" w:themeFill="accent4" w:themeFillTint="66"/>
        <w:spacing w:after="200" w:line="276" w:lineRule="auto"/>
        <w:jc w:val="center"/>
        <w:rPr>
          <w:b/>
          <w:sz w:val="28"/>
          <w:szCs w:val="28"/>
        </w:rPr>
      </w:pPr>
      <w:r>
        <w:rPr>
          <w:b/>
          <w:sz w:val="28"/>
          <w:szCs w:val="28"/>
        </w:rPr>
        <w:t>Formálne náležitosti:</w:t>
      </w:r>
    </w:p>
    <w:p w:rsidR="00B56CB6" w:rsidRDefault="00B56CB6" w:rsidP="00D02696">
      <w:pPr>
        <w:spacing w:before="240" w:after="240"/>
        <w:rPr>
          <w:b/>
          <w:szCs w:val="22"/>
        </w:rPr>
      </w:pPr>
      <w:r>
        <w:rPr>
          <w:b/>
        </w:rPr>
        <w:t>Operačný program:</w:t>
      </w:r>
    </w:p>
    <w:p w:rsidR="00B56CB6" w:rsidRDefault="00B56CB6" w:rsidP="00D02696">
      <w:pPr>
        <w:spacing w:before="240" w:after="240"/>
        <w:rPr>
          <w:b/>
        </w:rPr>
      </w:pPr>
      <w:r>
        <w:rPr>
          <w:b/>
        </w:rPr>
        <w:t>Prioritná os:</w:t>
      </w:r>
    </w:p>
    <w:p w:rsidR="00B56CB6" w:rsidRDefault="00B56CB6" w:rsidP="00D02696">
      <w:pPr>
        <w:spacing w:before="240" w:after="240"/>
        <w:rPr>
          <w:b/>
        </w:rPr>
      </w:pPr>
      <w:r>
        <w:rPr>
          <w:b/>
        </w:rPr>
        <w:t>Investičná priorita:</w:t>
      </w:r>
    </w:p>
    <w:p w:rsidR="00B56CB6" w:rsidRDefault="00B56CB6" w:rsidP="00D02696">
      <w:pPr>
        <w:spacing w:before="240" w:after="240"/>
        <w:rPr>
          <w:b/>
        </w:rPr>
      </w:pPr>
      <w:r>
        <w:rPr>
          <w:b/>
        </w:rPr>
        <w:t>Špecifický cieľ:</w:t>
      </w:r>
    </w:p>
    <w:p w:rsidR="00B56CB6" w:rsidRDefault="00B56CB6" w:rsidP="00D02696">
      <w:pPr>
        <w:spacing w:before="240" w:after="240"/>
      </w:pPr>
      <w:r>
        <w:rPr>
          <w:b/>
        </w:rPr>
        <w:t>Schéma štátnej pomoci/Schém</w:t>
      </w:r>
      <w:r w:rsidR="008A2377">
        <w:rPr>
          <w:b/>
        </w:rPr>
        <w:t>a</w:t>
      </w:r>
      <w:r>
        <w:rPr>
          <w:b/>
        </w:rPr>
        <w:t xml:space="preserve"> pomoci </w:t>
      </w:r>
      <w:proofErr w:type="spellStart"/>
      <w:r>
        <w:rPr>
          <w:b/>
        </w:rPr>
        <w:t>de</w:t>
      </w:r>
      <w:proofErr w:type="spellEnd"/>
      <w:r>
        <w:rPr>
          <w:b/>
        </w:rPr>
        <w:t xml:space="preserve"> </w:t>
      </w:r>
      <w:proofErr w:type="spellStart"/>
      <w:r>
        <w:rPr>
          <w:b/>
        </w:rPr>
        <w:t>minimis</w:t>
      </w:r>
      <w:proofErr w:type="spellEnd"/>
      <w:r>
        <w:rPr>
          <w:b/>
        </w:rPr>
        <w:t xml:space="preserve">: </w:t>
      </w:r>
      <w:r>
        <w:t xml:space="preserve">označenie názvom a číslom (ak relevantné) </w:t>
      </w:r>
    </w:p>
    <w:p w:rsidR="00B10299" w:rsidRPr="00142FD9" w:rsidRDefault="00B10299" w:rsidP="00D02696">
      <w:pPr>
        <w:spacing w:before="240" w:after="240"/>
        <w:rPr>
          <w:b/>
        </w:rPr>
      </w:pPr>
      <w:r w:rsidRPr="00142FD9">
        <w:rPr>
          <w:b/>
        </w:rPr>
        <w:t>Fond:</w:t>
      </w:r>
    </w:p>
    <w:p w:rsidR="00B56CB6" w:rsidRDefault="00B56CB6" w:rsidP="00D02696">
      <w:pPr>
        <w:pStyle w:val="Odsekzoznamu"/>
        <w:numPr>
          <w:ilvl w:val="1"/>
          <w:numId w:val="7"/>
        </w:numPr>
        <w:spacing w:before="240" w:after="240" w:line="276" w:lineRule="auto"/>
        <w:rPr>
          <w:b/>
        </w:rPr>
      </w:pPr>
      <w:r>
        <w:rPr>
          <w:b/>
        </w:rPr>
        <w:t xml:space="preserve">Poskytovateľ: </w:t>
      </w:r>
    </w:p>
    <w:p w:rsidR="00B56CB6" w:rsidRDefault="00B56CB6" w:rsidP="00D02696">
      <w:pPr>
        <w:spacing w:before="240" w:after="240"/>
      </w:pPr>
      <w:r>
        <w:t>Názov:</w:t>
      </w:r>
    </w:p>
    <w:p w:rsidR="00B56CB6" w:rsidRDefault="00B56CB6" w:rsidP="00D02696">
      <w:pPr>
        <w:spacing w:before="240" w:after="240"/>
      </w:pPr>
      <w:r>
        <w:t>Adresa:</w:t>
      </w:r>
    </w:p>
    <w:p w:rsidR="00B56CB6" w:rsidRDefault="00B56CB6" w:rsidP="00D02696">
      <w:pPr>
        <w:numPr>
          <w:ilvl w:val="1"/>
          <w:numId w:val="7"/>
        </w:numPr>
        <w:spacing w:before="240" w:after="240"/>
        <w:rPr>
          <w:b/>
        </w:rPr>
      </w:pPr>
      <w:r>
        <w:rPr>
          <w:b/>
        </w:rPr>
        <w:t>Dĺžka trvania výzvy na predkladanie ŽoNFP</w:t>
      </w:r>
    </w:p>
    <w:p w:rsidR="00B56CB6" w:rsidRDefault="00B56CB6" w:rsidP="00D02696">
      <w:pPr>
        <w:spacing w:before="240" w:after="240"/>
      </w:pPr>
      <w:r>
        <w:t>Typ výzvy: uzavretá/otvorená</w:t>
      </w:r>
    </w:p>
    <w:p w:rsidR="00B56CB6" w:rsidRDefault="00B56CB6" w:rsidP="00D02696">
      <w:pPr>
        <w:spacing w:before="240" w:after="240"/>
      </w:pPr>
      <w:r>
        <w:t>Dátum vyhlásenia:</w:t>
      </w:r>
    </w:p>
    <w:p w:rsidR="00B56CB6" w:rsidRDefault="00B56CB6" w:rsidP="00D02696">
      <w:pPr>
        <w:spacing w:before="240" w:after="240"/>
      </w:pPr>
      <w:r>
        <w:t>Dátum uzavretia</w:t>
      </w:r>
      <w:r>
        <w:rPr>
          <w:rStyle w:val="Odkaznapoznmkupodiarou"/>
        </w:rPr>
        <w:footnoteReference w:id="3"/>
      </w:r>
      <w:r>
        <w:t xml:space="preserve">: </w:t>
      </w:r>
    </w:p>
    <w:p w:rsidR="00B56CB6" w:rsidRDefault="00B56CB6" w:rsidP="00D02696">
      <w:pPr>
        <w:pStyle w:val="Odsekzoznamu"/>
        <w:numPr>
          <w:ilvl w:val="1"/>
          <w:numId w:val="7"/>
        </w:numPr>
        <w:spacing w:before="240" w:after="240" w:line="276" w:lineRule="auto"/>
        <w:rPr>
          <w:b/>
        </w:rPr>
      </w:pPr>
      <w:r>
        <w:rPr>
          <w:b/>
        </w:rPr>
        <w:t>Indikatívna výška finančných prostriedkov vyčlenených na výzvu</w:t>
      </w:r>
      <w:r w:rsidR="00581C48">
        <w:rPr>
          <w:b/>
        </w:rPr>
        <w:t xml:space="preserve"> (zdroje EÚ)</w:t>
      </w:r>
    </w:p>
    <w:p w:rsidR="00B56CB6" w:rsidRDefault="00B56CB6" w:rsidP="00D02696">
      <w:pPr>
        <w:spacing w:before="240" w:after="240"/>
        <w:ind w:firstLine="360"/>
        <w:jc w:val="both"/>
      </w:pPr>
      <w:r>
        <w:t>RO určí indikatívnu alokáciu určenú na výzvu</w:t>
      </w:r>
      <w:r w:rsidR="00581C48">
        <w:t xml:space="preserve"> za zdroje EÚ</w:t>
      </w:r>
      <w:r>
        <w:t xml:space="preserve">. </w:t>
      </w:r>
    </w:p>
    <w:p w:rsidR="00B56CB6" w:rsidRDefault="00B56CB6" w:rsidP="00D02696">
      <w:pPr>
        <w:pStyle w:val="Odsekzoznamu"/>
        <w:numPr>
          <w:ilvl w:val="1"/>
          <w:numId w:val="7"/>
        </w:numPr>
        <w:spacing w:before="240" w:after="240" w:line="276" w:lineRule="auto"/>
        <w:rPr>
          <w:b/>
        </w:rPr>
      </w:pPr>
      <w:r>
        <w:rPr>
          <w:b/>
        </w:rPr>
        <w:t>Financovanie projektu</w:t>
      </w:r>
    </w:p>
    <w:p w:rsidR="00B56CB6" w:rsidRDefault="0098159E" w:rsidP="00D02696">
      <w:pPr>
        <w:spacing w:before="240" w:after="240"/>
        <w:ind w:firstLine="360"/>
        <w:jc w:val="both"/>
      </w:pPr>
      <w:r w:rsidRPr="0098159E">
        <w:t>RO určí zdroje (relevantný fond a spolufinancovanie zo štátneho rozpočtu), z ktorých bude zabezpečené financovanie výzvy</w:t>
      </w:r>
      <w:r>
        <w:t xml:space="preserve"> </w:t>
      </w:r>
      <w:r w:rsidRPr="0098159E">
        <w:t xml:space="preserve">a zároveň aj % príspevku v závislosti od kategórie </w:t>
      </w:r>
      <w:r w:rsidRPr="0098159E">
        <w:lastRenderedPageBreak/>
        <w:t xml:space="preserve">žiadateľa a príslušnej kategórie regiónu (ak relevantné). RO súčasne uvedie aj % povinného spolufinancovania žiadateľa v zmysle Stratégie financovania Európskych štrukturálnych a investičných fondov pre programové obdobie 2014 </w:t>
      </w:r>
      <w:r>
        <w:t>–</w:t>
      </w:r>
      <w:r w:rsidRPr="0098159E">
        <w:t xml:space="preserve"> 2020</w:t>
      </w:r>
      <w:r>
        <w:t xml:space="preserve">. </w:t>
      </w:r>
      <w:r w:rsidR="0032281B">
        <w:t>.</w:t>
      </w:r>
      <w:r w:rsidR="00B56CB6">
        <w:t xml:space="preserve"> </w:t>
      </w:r>
    </w:p>
    <w:p w:rsidR="00B56CB6" w:rsidRDefault="00B56CB6" w:rsidP="00D02696">
      <w:pPr>
        <w:pStyle w:val="Odsekzoznamu"/>
        <w:numPr>
          <w:ilvl w:val="1"/>
          <w:numId w:val="7"/>
        </w:numPr>
        <w:spacing w:before="240" w:after="240" w:line="276" w:lineRule="auto"/>
        <w:rPr>
          <w:b/>
        </w:rPr>
      </w:pPr>
      <w:r>
        <w:rPr>
          <w:b/>
        </w:rPr>
        <w:t>Časový harmonogram konania o ŽoNFP</w:t>
      </w:r>
      <w:r>
        <w:rPr>
          <w:b/>
        </w:rPr>
        <w:tab/>
      </w:r>
    </w:p>
    <w:p w:rsidR="00B56CB6" w:rsidRDefault="0032281B" w:rsidP="00D02696">
      <w:pPr>
        <w:pStyle w:val="Odsekzoznamu"/>
        <w:spacing w:before="240" w:after="240"/>
        <w:ind w:left="0" w:firstLine="426"/>
        <w:jc w:val="both"/>
        <w:rPr>
          <w:b/>
        </w:rPr>
      </w:pPr>
      <w:r w:rsidRPr="0032281B">
        <w:t>RO uvedie časové obdobie, v rámci ktorého bude rozhodnuté o</w:t>
      </w:r>
      <w:r w:rsidR="0098159E">
        <w:t> </w:t>
      </w:r>
      <w:r w:rsidRPr="0032281B">
        <w:t>ŽoNFP</w:t>
      </w:r>
      <w:r w:rsidR="0098159E">
        <w:t xml:space="preserve"> (celková dĺžka potrebná na vydanie rozhodnutia o ŽoNFP)</w:t>
      </w:r>
      <w:r w:rsidRPr="0032281B">
        <w:t xml:space="preserve">, vrátane možnosti prípadného predĺženia lehoty v prípadoch, kedy nie je </w:t>
      </w:r>
      <w:r w:rsidR="00B26B3E">
        <w:t>možné ukončiť</w:t>
      </w:r>
      <w:r w:rsidRPr="0032281B">
        <w:t xml:space="preserve"> konanie v určenej lehote a RO bola udelená výnimka z maximálnej dĺžky na schvaľovací proces</w:t>
      </w:r>
      <w:r w:rsidR="0098159E">
        <w:t xml:space="preserve"> v súlade s kapitolou 1.2, </w:t>
      </w:r>
      <w:r w:rsidR="008036D1">
        <w:t>ods.</w:t>
      </w:r>
      <w:r w:rsidR="0098159E">
        <w:t xml:space="preserve"> 3, písm.</w:t>
      </w:r>
      <w:r w:rsidR="00287AB4">
        <w:t xml:space="preserve"> d) Systému riadenia EŠIF</w:t>
      </w:r>
      <w:r w:rsidRPr="0032281B">
        <w:t>.</w:t>
      </w:r>
      <w:r>
        <w:t xml:space="preserve"> </w:t>
      </w:r>
    </w:p>
    <w:p w:rsidR="00B56CB6" w:rsidRDefault="00B56CB6" w:rsidP="00D02696">
      <w:pPr>
        <w:pStyle w:val="Odsekzoznamu"/>
        <w:spacing w:before="240" w:after="240"/>
        <w:ind w:left="0" w:firstLine="720"/>
        <w:jc w:val="both"/>
      </w:pPr>
    </w:p>
    <w:p w:rsidR="00B56CB6" w:rsidRDefault="00B56CB6" w:rsidP="00D02696">
      <w:pPr>
        <w:pStyle w:val="Odsekzoznamu"/>
        <w:numPr>
          <w:ilvl w:val="1"/>
          <w:numId w:val="7"/>
        </w:numPr>
        <w:spacing w:before="240" w:after="240" w:line="276" w:lineRule="auto"/>
        <w:rPr>
          <w:b/>
        </w:rPr>
      </w:pPr>
      <w:r>
        <w:rPr>
          <w:b/>
        </w:rPr>
        <w:t>Miesto a spôsob podania ŽoNFP</w:t>
      </w:r>
    </w:p>
    <w:p w:rsidR="00B56CB6" w:rsidRDefault="00B56CB6" w:rsidP="00D02696">
      <w:pPr>
        <w:spacing w:before="240" w:after="240"/>
        <w:ind w:firstLine="360"/>
        <w:jc w:val="both"/>
      </w:pPr>
      <w:r>
        <w:t xml:space="preserve">RO uvedie presnú adresu a špecifikáciu miesta, kde je možné </w:t>
      </w:r>
      <w:r w:rsidR="009F01E2">
        <w:t xml:space="preserve">podať </w:t>
      </w:r>
      <w:r>
        <w:t xml:space="preserve">ŽoNFP osobne alebo kam je potrebné </w:t>
      </w:r>
      <w:r w:rsidR="009F01E2">
        <w:t xml:space="preserve">doručiť </w:t>
      </w:r>
      <w:r>
        <w:t xml:space="preserve">ŽoNFP zasielané poštou alebo kuriérom. </w:t>
      </w:r>
      <w:r w:rsidR="006D44C8">
        <w:t>RO</w:t>
      </w:r>
      <w:r w:rsidR="00773AED">
        <w:t xml:space="preserve"> v prípade potreby zadefinuje aj čas, dokedy je možné odovzdať ŽoNFP osobne na podateľni RO v deň uzávierky výzvy. </w:t>
      </w:r>
      <w:r w:rsidR="003A415E">
        <w:t>Zároveň RO explicitne zadefinuje povinnosť predloženia ŽoNFP prostredníctvom ITMS2014+.</w:t>
      </w:r>
    </w:p>
    <w:p w:rsidR="00B56CB6" w:rsidRDefault="00B56CB6" w:rsidP="00D02696">
      <w:pPr>
        <w:spacing w:before="240" w:after="240"/>
        <w:ind w:firstLine="360"/>
        <w:jc w:val="both"/>
      </w:pPr>
      <w:r>
        <w:t>Žiadateľ je povinný predložiť ŽoNFP riadne, včas a vo forme určenej RO. RO uvedie v tejto časti presný odkaz na časti príručky pre žiadateľa, ktorá popisuje procesný postup predloženia ŽoNFP, vrátane postupu pri získavaní prístupu do verejnej časti ITMS</w:t>
      </w:r>
      <w:r w:rsidR="00776B22">
        <w:t>2014+</w:t>
      </w:r>
      <w:r>
        <w:t>.</w:t>
      </w:r>
    </w:p>
    <w:p w:rsidR="00B56CB6" w:rsidRDefault="00B56CB6" w:rsidP="00D02696">
      <w:pPr>
        <w:pStyle w:val="Odsekzoznamu"/>
        <w:numPr>
          <w:ilvl w:val="1"/>
          <w:numId w:val="7"/>
        </w:numPr>
        <w:spacing w:before="240" w:after="240" w:line="276" w:lineRule="auto"/>
        <w:rPr>
          <w:b/>
        </w:rPr>
      </w:pPr>
      <w:r>
        <w:rPr>
          <w:b/>
        </w:rPr>
        <w:t>Kontaktné údaje poskytovateľa a spôsob komunikácie s poskytovateľom:</w:t>
      </w:r>
    </w:p>
    <w:p w:rsidR="003A415E" w:rsidRDefault="00B56CB6" w:rsidP="00D02696">
      <w:pPr>
        <w:spacing w:before="240" w:after="240"/>
        <w:ind w:firstLine="360"/>
        <w:jc w:val="both"/>
      </w:pPr>
      <w:r>
        <w:t xml:space="preserve">RO uvedie kontakty, </w:t>
      </w:r>
      <w:r w:rsidR="009F01E2" w:rsidRPr="009F01E2">
        <w:t>kde je možné zo strany</w:t>
      </w:r>
      <w:r w:rsidR="008D7B4C">
        <w:t xml:space="preserve"> potenciálnych</w:t>
      </w:r>
      <w:r w:rsidR="009F01E2" w:rsidRPr="009F01E2">
        <w:t xml:space="preserve"> žiadateľov získať bližšie informácie týkajúce sa tejto výzvy, prípravy </w:t>
      </w:r>
      <w:r w:rsidR="009F01E2">
        <w:t>Žo</w:t>
      </w:r>
      <w:r w:rsidR="009F01E2" w:rsidRPr="009F01E2">
        <w:t>NFP, vrátane informácií o spôsobe komunikácie a RO</w:t>
      </w:r>
      <w:r>
        <w:t xml:space="preserve"> a prípadných plánovaných seminároch pre potenciálnych žiadateľov v súvislosti s výzvou.</w:t>
      </w:r>
    </w:p>
    <w:p w:rsidR="00B56CB6" w:rsidRDefault="00B56CB6" w:rsidP="00142FD9">
      <w:pPr>
        <w:pStyle w:val="Odsekzoznamu"/>
        <w:numPr>
          <w:ilvl w:val="1"/>
          <w:numId w:val="7"/>
        </w:numPr>
        <w:spacing w:before="240" w:after="240" w:line="276" w:lineRule="auto"/>
      </w:pPr>
      <w:r>
        <w:tab/>
      </w:r>
      <w:r w:rsidR="003A415E" w:rsidRPr="00142FD9">
        <w:rPr>
          <w:b/>
        </w:rPr>
        <w:t>Ďalšie formálne náležitosti</w:t>
      </w:r>
    </w:p>
    <w:p w:rsidR="003A415E" w:rsidRDefault="003A415E" w:rsidP="00142FD9">
      <w:pPr>
        <w:spacing w:before="240" w:after="240" w:line="276" w:lineRule="auto"/>
        <w:ind w:firstLine="360"/>
      </w:pPr>
      <w:r>
        <w:t>RO v prípade potreby definuje ďalšie formálne náležitostí výzvy v zmysle § 17 ods. 2 zákona č. 292/2014 Z.z.</w:t>
      </w:r>
    </w:p>
    <w:p w:rsidR="00B56CB6" w:rsidRDefault="00B56CB6" w:rsidP="000D5D89">
      <w:pPr>
        <w:pStyle w:val="Odsekzoznamu"/>
        <w:numPr>
          <w:ilvl w:val="0"/>
          <w:numId w:val="7"/>
        </w:numPr>
        <w:pBdr>
          <w:top w:val="single" w:sz="4" w:space="1" w:color="auto"/>
          <w:left w:val="single" w:sz="4" w:space="4" w:color="auto"/>
          <w:bottom w:val="single" w:sz="4" w:space="1" w:color="auto"/>
          <w:right w:val="single" w:sz="4" w:space="4" w:color="auto"/>
        </w:pBdr>
        <w:shd w:val="clear" w:color="auto" w:fill="CCC0D9" w:themeFill="accent4" w:themeFillTint="66"/>
        <w:spacing w:before="240" w:after="240" w:line="276" w:lineRule="auto"/>
        <w:jc w:val="center"/>
        <w:rPr>
          <w:b/>
          <w:sz w:val="28"/>
          <w:szCs w:val="28"/>
        </w:rPr>
      </w:pPr>
      <w:r>
        <w:rPr>
          <w:b/>
          <w:sz w:val="28"/>
          <w:szCs w:val="28"/>
        </w:rPr>
        <w:t>Podmienky poskytnutia príspevku</w:t>
      </w:r>
      <w:ins w:id="9" w:author="Autor">
        <w:r w:rsidR="000850B0">
          <w:rPr>
            <w:rStyle w:val="Odkaznapoznmkupodiarou"/>
            <w:b/>
            <w:sz w:val="28"/>
            <w:szCs w:val="28"/>
          </w:rPr>
          <w:footnoteReference w:id="4"/>
        </w:r>
      </w:ins>
    </w:p>
    <w:p w:rsidR="00B56CB6" w:rsidRDefault="00B56CB6" w:rsidP="00D02696">
      <w:pPr>
        <w:pStyle w:val="Odsekzoznamu"/>
        <w:spacing w:before="240" w:after="240"/>
        <w:rPr>
          <w:b/>
          <w:szCs w:val="22"/>
        </w:rPr>
      </w:pPr>
    </w:p>
    <w:p w:rsidR="00B56CB6" w:rsidRDefault="00B56CB6" w:rsidP="00D02696">
      <w:pPr>
        <w:pStyle w:val="Odsekzoznamu"/>
        <w:numPr>
          <w:ilvl w:val="1"/>
          <w:numId w:val="7"/>
        </w:numPr>
        <w:spacing w:before="240" w:after="240" w:line="276" w:lineRule="auto"/>
        <w:rPr>
          <w:b/>
        </w:rPr>
      </w:pPr>
      <w:r>
        <w:rPr>
          <w:b/>
        </w:rPr>
        <w:t>Oprávnenosť žiadateľa</w:t>
      </w:r>
    </w:p>
    <w:p w:rsidR="00B56CB6" w:rsidRDefault="00B56CB6" w:rsidP="00D02696">
      <w:pPr>
        <w:spacing w:before="240" w:after="240"/>
        <w:ind w:firstLine="360"/>
        <w:jc w:val="both"/>
      </w:pPr>
      <w:r>
        <w:lastRenderedPageBreak/>
        <w:t>RO uvedie vymedzenie oprávneného žiadateľa na základe definovania právnej formy. V rámci oprávnenosti žiadateľa RO definuje aj podmienky poskytnutia príspevku, ktoré sa vzťahujú na oprávnenosť žiadateľa z hľadiska jeho postavenia</w:t>
      </w:r>
      <w:r w:rsidR="00277D43">
        <w:t>.</w:t>
      </w:r>
    </w:p>
    <w:p w:rsidR="00B56CB6" w:rsidRDefault="00B56CB6" w:rsidP="00D02696">
      <w:pPr>
        <w:spacing w:before="240" w:after="240"/>
        <w:ind w:firstLine="360"/>
        <w:jc w:val="both"/>
      </w:pPr>
      <w:r>
        <w:t>Žiadateľ podľa vyššie uvedeného je oprávnený</w:t>
      </w:r>
      <w:del w:id="22" w:author="Autor">
        <w:r w:rsidDel="000850B0">
          <w:delText xml:space="preserve"> iba</w:delText>
        </w:r>
      </w:del>
      <w:r w:rsidR="009C7A22">
        <w:t>,</w:t>
      </w:r>
      <w:r>
        <w:t xml:space="preserve"> ak sú zároveň splnené nasledujúce podmienky</w:t>
      </w:r>
      <w:del w:id="23" w:author="Autor">
        <w:r w:rsidDel="000850B0">
          <w:delText xml:space="preserve"> (RO rozsah podmienok upraví v závislosti od relevantnosti v súlade s kapitolou 2.4.2 Systému riadenia EŠIF) </w:delText>
        </w:r>
      </w:del>
      <w:r>
        <w:t>:</w:t>
      </w:r>
    </w:p>
    <w:p w:rsidR="00B56CB6" w:rsidRDefault="00B56CB6" w:rsidP="00D02696">
      <w:pPr>
        <w:pStyle w:val="Odsekzoznamu"/>
        <w:numPr>
          <w:ilvl w:val="0"/>
          <w:numId w:val="10"/>
        </w:numPr>
        <w:spacing w:before="240" w:after="240" w:line="276" w:lineRule="auto"/>
        <w:jc w:val="both"/>
      </w:pPr>
      <w:r>
        <w:t xml:space="preserve">žiadateľ nie je dlžníkom na daniach, nie je dlžníkom na zdravotnom poistení a sociálnom poistení, </w:t>
      </w:r>
    </w:p>
    <w:p w:rsidR="00B56CB6" w:rsidRDefault="00B56CB6" w:rsidP="00D02696">
      <w:pPr>
        <w:pStyle w:val="Odsekzoznamu"/>
        <w:numPr>
          <w:ilvl w:val="0"/>
          <w:numId w:val="10"/>
        </w:numPr>
        <w:spacing w:before="240" w:after="240" w:line="276" w:lineRule="auto"/>
        <w:jc w:val="both"/>
      </w:pPr>
      <w:r>
        <w:t>voči žiadateľovi nie je vedené konkurzné konanie, reštrukturalizačné konanie, nie je v konkurze ani v reštrukturalizácii,</w:t>
      </w:r>
    </w:p>
    <w:p w:rsidR="00B56CB6" w:rsidRPr="00783E8D" w:rsidRDefault="00B56CB6" w:rsidP="00AD43B4">
      <w:pPr>
        <w:pStyle w:val="Odsekzoznamu"/>
        <w:numPr>
          <w:ilvl w:val="0"/>
          <w:numId w:val="10"/>
        </w:numPr>
        <w:spacing w:before="240" w:after="240" w:line="276" w:lineRule="auto"/>
        <w:jc w:val="both"/>
        <w:rPr>
          <w:rPrChange w:id="24" w:author="Autor">
            <w:rPr/>
          </w:rPrChange>
        </w:rPr>
      </w:pPr>
      <w:r>
        <w:t xml:space="preserve">voči žiadateľovi nie je vedený výkon rozhodnutia </w:t>
      </w:r>
      <w:ins w:id="25" w:author="Autor">
        <w:r w:rsidR="00AD43B4">
          <w:t xml:space="preserve">- v rámci tejto podmienky poskytnutia príspevku je RO povinný zabezpečiť, aby v prípade relevantných prípadov </w:t>
        </w:r>
        <w:r w:rsidR="00AD43B4" w:rsidRPr="00783E8D">
          <w:t xml:space="preserve">bola overená aj skutočnosť, že projekt nezahŕňa činnosti, ktoré boli súčasťou operácie, v prípade ktorej sa začalo alebo malo začať vymáhacie konanie v súlade s článkom </w:t>
        </w:r>
        <w:del w:id="26" w:author="Autor">
          <w:r w:rsidR="00AD43B4" w:rsidRPr="00783E8D" w:rsidDel="00FB31CC">
            <w:delText>6</w:delText>
          </w:r>
        </w:del>
        <w:r w:rsidR="00FB31CC" w:rsidRPr="00783E8D">
          <w:rPr>
            <w:rPrChange w:id="27" w:author="Autor">
              <w:rPr/>
            </w:rPrChange>
          </w:rPr>
          <w:t>7</w:t>
        </w:r>
        <w:r w:rsidR="00AD43B4" w:rsidRPr="00783E8D">
          <w:rPr>
            <w:rPrChange w:id="28" w:author="Autor">
              <w:rPr/>
            </w:rPrChange>
          </w:rPr>
          <w:t xml:space="preserve">1 všeobecného nariadenia po premiestnení výrobnej činnosti mimo oblasti programu </w:t>
        </w:r>
      </w:ins>
      <w:r w:rsidRPr="00783E8D">
        <w:rPr>
          <w:rPrChange w:id="29" w:author="Autor">
            <w:rPr/>
          </w:rPrChange>
        </w:rPr>
        <w:t xml:space="preserve">(nerelevantné pre </w:t>
      </w:r>
      <w:del w:id="30" w:author="Autor">
        <w:r w:rsidRPr="00783E8D" w:rsidDel="00AD43B4">
          <w:rPr>
            <w:rPrChange w:id="31" w:author="Autor">
              <w:rPr/>
            </w:rPrChange>
          </w:rPr>
          <w:delText>žiadateľov, ktorí sú z verejného sektora</w:delText>
        </w:r>
      </w:del>
      <w:ins w:id="32" w:author="Autor">
        <w:del w:id="33" w:author="Autor">
          <w:r w:rsidR="00AD43B4" w:rsidRPr="00783E8D" w:rsidDel="00DE2C5C">
            <w:rPr>
              <w:rPrChange w:id="34" w:author="Autor">
                <w:rPr/>
              </w:rPrChange>
            </w:rPr>
            <w:delText xml:space="preserve">subjekty štátnej </w:delText>
          </w:r>
        </w:del>
        <w:r w:rsidR="00721199" w:rsidRPr="00783E8D">
          <w:rPr>
            <w:rPrChange w:id="35" w:author="Autor">
              <w:rPr>
                <w:b/>
                <w:u w:val="single"/>
              </w:rPr>
            </w:rPrChange>
          </w:rPr>
          <w:t>ministerstvá, ostatné ústredné orgány štátnej správy a ostatné štátne rozpočtové organizácie</w:t>
        </w:r>
      </w:ins>
      <w:r w:rsidR="00721199" w:rsidRPr="00783E8D">
        <w:rPr>
          <w:rPrChange w:id="36" w:author="Autor">
            <w:rPr>
              <w:highlight w:val="yellow"/>
            </w:rPr>
          </w:rPrChange>
        </w:rPr>
        <w:t xml:space="preserve">  </w:t>
      </w:r>
      <w:r w:rsidRPr="00783E8D">
        <w:t>),</w:t>
      </w:r>
    </w:p>
    <w:p w:rsidR="00B56CB6" w:rsidRPr="00783E8D" w:rsidRDefault="00B56CB6" w:rsidP="002D2D7D">
      <w:pPr>
        <w:pStyle w:val="Odsekzoznamu"/>
        <w:numPr>
          <w:ilvl w:val="0"/>
          <w:numId w:val="10"/>
        </w:numPr>
        <w:spacing w:before="240" w:after="240" w:line="276" w:lineRule="auto"/>
        <w:jc w:val="both"/>
        <w:rPr>
          <w:rPrChange w:id="37" w:author="Autor">
            <w:rPr/>
          </w:rPrChange>
        </w:rPr>
      </w:pPr>
      <w:r w:rsidRPr="00783E8D">
        <w:rPr>
          <w:rPrChange w:id="38" w:author="Autor">
            <w:rPr/>
          </w:rPrChange>
        </w:rPr>
        <w:t>žiadateľ nie je podnikom v ťažkostiach (</w:t>
      </w:r>
      <w:ins w:id="39" w:author="Autor">
        <w:r w:rsidR="002D2D7D" w:rsidRPr="00783E8D">
          <w:rPr>
            <w:rPrChange w:id="40" w:author="Autor">
              <w:rPr/>
            </w:rPrChange>
          </w:rPr>
          <w:t>nie je relevantné pre štátne rozpočtové organizácie. Nie je relevantné pre štátne príspevkové organizácie, obce a nimi zriadené rozpočtové a príspevkové organizácie, ak charakter ich činnosti, ktorú budú vykonávať v súvislosti s projektom, nemá charakter hospodárskej činnosti ako vyplýva z práva EÚ. Poskytovateľ sa môže rozhodnúť, že overenie, či štátna príspevková organizácia, obec alebo nimi zriadená rozpočtová alebo príspevková organizácia je podnikom v ťažkostiach vykoná bez ohľadu na charakter činnosti, ktorú budú tieto subjekty vykonávať v súvislosti s projektom</w:t>
        </w:r>
      </w:ins>
      <w:del w:id="41" w:author="Autor">
        <w:r w:rsidRPr="00783E8D" w:rsidDel="002D2D7D">
          <w:rPr>
            <w:rPrChange w:id="42" w:author="Autor">
              <w:rPr/>
            </w:rPrChange>
          </w:rPr>
          <w:delText>ak relevantné pre daný typ výzvy a okruh oprávnených žiadateľov</w:delText>
        </w:r>
      </w:del>
      <w:r w:rsidRPr="00783E8D">
        <w:rPr>
          <w:rPrChange w:id="43" w:author="Autor">
            <w:rPr/>
          </w:rPrChange>
        </w:rPr>
        <w:t>),</w:t>
      </w:r>
    </w:p>
    <w:p w:rsidR="00B56CB6" w:rsidRPr="00783E8D" w:rsidRDefault="00B56CB6" w:rsidP="00D02696">
      <w:pPr>
        <w:pStyle w:val="Odsekzoznamu"/>
        <w:numPr>
          <w:ilvl w:val="0"/>
          <w:numId w:val="10"/>
        </w:numPr>
        <w:spacing w:before="240" w:after="240" w:line="276" w:lineRule="auto"/>
        <w:jc w:val="both"/>
        <w:rPr>
          <w:rPrChange w:id="44" w:author="Autor">
            <w:rPr/>
          </w:rPrChange>
        </w:rPr>
      </w:pPr>
      <w:r w:rsidRPr="00783E8D">
        <w:rPr>
          <w:rPrChange w:id="45" w:author="Autor">
            <w:rPr/>
          </w:rPrChange>
        </w:rPr>
        <w:t>voči žiadateľovi sa nenárokuje vrátenie pomoci na základe rozhodnutia Európskej komisie, ktorým bola pomoc označená za neoprávnenú a nezlučiteľnú so spoločným trhom (ak relevantné pre daný typ výzvy a okruh oprávnených žiadateľov),</w:t>
      </w:r>
    </w:p>
    <w:p w:rsidR="00B56CB6" w:rsidRPr="00783E8D" w:rsidRDefault="00B56CB6" w:rsidP="00D02696">
      <w:pPr>
        <w:pStyle w:val="Odsekzoznamu"/>
        <w:numPr>
          <w:ilvl w:val="0"/>
          <w:numId w:val="10"/>
        </w:numPr>
        <w:spacing w:before="240" w:after="240" w:line="276" w:lineRule="auto"/>
        <w:jc w:val="both"/>
        <w:rPr>
          <w:rPrChange w:id="46" w:author="Autor">
            <w:rPr/>
          </w:rPrChange>
        </w:rPr>
      </w:pPr>
      <w:r w:rsidRPr="00783E8D">
        <w:rPr>
          <w:rPrChange w:id="47" w:author="Autor">
            <w:rPr/>
          </w:rPrChange>
        </w:rPr>
        <w:t>žiadateľ je finančne spôsobilý na spolufinancovanie projektu, t.j. preukázateľne zabezpečí spolufinancovanie projektu vo výške určenej vo výzve,</w:t>
      </w:r>
    </w:p>
    <w:p w:rsidR="00B56CB6" w:rsidRPr="00783E8D" w:rsidRDefault="00B56CB6" w:rsidP="00B65FDD">
      <w:pPr>
        <w:pStyle w:val="Odsekzoznamu"/>
        <w:numPr>
          <w:ilvl w:val="0"/>
          <w:numId w:val="10"/>
        </w:numPr>
        <w:spacing w:before="240" w:after="240" w:line="276" w:lineRule="auto"/>
        <w:jc w:val="both"/>
        <w:rPr>
          <w:rPrChange w:id="48" w:author="Autor">
            <w:rPr/>
          </w:rPrChange>
        </w:rPr>
      </w:pPr>
      <w:r w:rsidRPr="00783E8D">
        <w:rPr>
          <w:rPrChange w:id="49" w:author="Autor">
            <w:rPr/>
          </w:rPrChange>
        </w:rPr>
        <w:t>žiadateľ, ktorý je subjektom územnej samosprávy má schválený</w:t>
      </w:r>
      <w:ins w:id="50" w:author="Autor">
        <w:r w:rsidR="005C6B60" w:rsidRPr="00783E8D">
          <w:rPr>
            <w:rPrChange w:id="51" w:author="Autor">
              <w:rPr/>
            </w:rPrChange>
          </w:rPr>
          <w:t xml:space="preserve"> program rozvoja</w:t>
        </w:r>
      </w:ins>
      <w:r w:rsidRPr="00783E8D">
        <w:rPr>
          <w:rPrChange w:id="52" w:author="Autor">
            <w:rPr/>
          </w:rPrChange>
        </w:rPr>
        <w:t xml:space="preserve"> </w:t>
      </w:r>
      <w:del w:id="53" w:author="Autor">
        <w:r w:rsidRPr="00783E8D" w:rsidDel="005C6B60">
          <w:rPr>
            <w:rPrChange w:id="54" w:author="Autor">
              <w:rPr/>
            </w:rPrChange>
          </w:rPr>
          <w:delText xml:space="preserve">plán hospodárskeho a sociálneho rozvoja </w:delText>
        </w:r>
      </w:del>
      <w:r w:rsidRPr="00783E8D">
        <w:rPr>
          <w:rPrChange w:id="55" w:author="Autor">
            <w:rPr/>
          </w:rPrChange>
        </w:rPr>
        <w:t>a príslušn</w:t>
      </w:r>
      <w:ins w:id="56" w:author="Autor">
        <w:r w:rsidR="005C6B60" w:rsidRPr="00783E8D">
          <w:rPr>
            <w:rPrChange w:id="57" w:author="Autor">
              <w:rPr/>
            </w:rPrChange>
          </w:rPr>
          <w:t>ú</w:t>
        </w:r>
      </w:ins>
      <w:del w:id="58" w:author="Autor">
        <w:r w:rsidRPr="00783E8D" w:rsidDel="005C6B60">
          <w:rPr>
            <w:rPrChange w:id="59" w:author="Autor">
              <w:rPr/>
            </w:rPrChange>
          </w:rPr>
          <w:delText>ej</w:delText>
        </w:r>
      </w:del>
      <w:r w:rsidRPr="00783E8D">
        <w:rPr>
          <w:rPrChange w:id="60" w:author="Autor">
            <w:rPr/>
          </w:rPrChange>
        </w:rPr>
        <w:t xml:space="preserve"> územnoplánovac</w:t>
      </w:r>
      <w:ins w:id="61" w:author="Autor">
        <w:r w:rsidR="005C6B60" w:rsidRPr="00783E8D">
          <w:rPr>
            <w:rPrChange w:id="62" w:author="Autor">
              <w:rPr/>
            </w:rPrChange>
          </w:rPr>
          <w:t>iu</w:t>
        </w:r>
      </w:ins>
      <w:del w:id="63" w:author="Autor">
        <w:r w:rsidRPr="00783E8D" w:rsidDel="005C6B60">
          <w:rPr>
            <w:rPrChange w:id="64" w:author="Autor">
              <w:rPr/>
            </w:rPrChange>
          </w:rPr>
          <w:delText>ej</w:delText>
        </w:r>
      </w:del>
      <w:r w:rsidRPr="00783E8D">
        <w:rPr>
          <w:rPrChange w:id="65" w:author="Autor">
            <w:rPr/>
          </w:rPrChange>
        </w:rPr>
        <w:t xml:space="preserve"> dokumentáci</w:t>
      </w:r>
      <w:ins w:id="66" w:author="Autor">
        <w:r w:rsidR="00945BA2" w:rsidRPr="00783E8D">
          <w:rPr>
            <w:rPrChange w:id="67" w:author="Autor">
              <w:rPr/>
            </w:rPrChange>
          </w:rPr>
          <w:t>u</w:t>
        </w:r>
      </w:ins>
      <w:del w:id="68" w:author="Autor">
        <w:r w:rsidRPr="00783E8D" w:rsidDel="005C6B60">
          <w:rPr>
            <w:rPrChange w:id="69" w:author="Autor">
              <w:rPr/>
            </w:rPrChange>
          </w:rPr>
          <w:delText>e</w:delText>
        </w:r>
      </w:del>
      <w:r w:rsidRPr="00783E8D">
        <w:rPr>
          <w:rPrChange w:id="70" w:author="Autor">
            <w:rPr/>
          </w:rPrChange>
        </w:rPr>
        <w:t xml:space="preserve"> v súlade s ustanovením § 7 ods. </w:t>
      </w:r>
      <w:del w:id="71" w:author="Autor">
        <w:r w:rsidRPr="00783E8D" w:rsidDel="005C6B60">
          <w:rPr>
            <w:rPrChange w:id="72" w:author="Autor">
              <w:rPr/>
            </w:rPrChange>
          </w:rPr>
          <w:delText>8</w:delText>
        </w:r>
      </w:del>
      <w:ins w:id="73" w:author="Autor">
        <w:r w:rsidR="005C6B60" w:rsidRPr="00783E8D">
          <w:rPr>
            <w:rPrChange w:id="74" w:author="Autor">
              <w:rPr/>
            </w:rPrChange>
          </w:rPr>
          <w:t>6</w:t>
        </w:r>
      </w:ins>
      <w:r w:rsidRPr="00783E8D">
        <w:rPr>
          <w:rPrChange w:id="75" w:author="Autor">
            <w:rPr/>
          </w:rPrChange>
        </w:rPr>
        <w:t xml:space="preserve"> a § 8 ods. </w:t>
      </w:r>
      <w:del w:id="76" w:author="Autor">
        <w:r w:rsidRPr="00783E8D" w:rsidDel="005C6B60">
          <w:rPr>
            <w:rPrChange w:id="77" w:author="Autor">
              <w:rPr/>
            </w:rPrChange>
          </w:rPr>
          <w:delText>8</w:delText>
        </w:r>
      </w:del>
      <w:ins w:id="78" w:author="Autor">
        <w:r w:rsidR="005C6B60" w:rsidRPr="00783E8D">
          <w:rPr>
            <w:rPrChange w:id="79" w:author="Autor">
              <w:rPr/>
            </w:rPrChange>
          </w:rPr>
          <w:t>6</w:t>
        </w:r>
        <w:r w:rsidR="00B65FDD" w:rsidRPr="00783E8D">
          <w:rPr>
            <w:rPrChange w:id="80" w:author="Autor">
              <w:rPr/>
            </w:rPrChange>
          </w:rPr>
          <w:t>/ § 8a ods. 4</w:t>
        </w:r>
      </w:ins>
      <w:r w:rsidRPr="00783E8D">
        <w:rPr>
          <w:rPrChange w:id="81" w:author="Autor">
            <w:rPr/>
          </w:rPrChange>
        </w:rPr>
        <w:t xml:space="preserve"> zákona o podpore regionálneho rozvoja</w:t>
      </w:r>
      <w:del w:id="82" w:author="Autor">
        <w:r w:rsidR="009C7A22" w:rsidRPr="00783E8D" w:rsidDel="005C6B60">
          <w:rPr>
            <w:rStyle w:val="Odkaznapoznmkupodiarou"/>
            <w:rPrChange w:id="83" w:author="Autor">
              <w:rPr>
                <w:rStyle w:val="Odkaznapoznmkupodiarou"/>
              </w:rPr>
            </w:rPrChange>
          </w:rPr>
          <w:footnoteReference w:id="5"/>
        </w:r>
      </w:del>
      <w:r w:rsidRPr="00783E8D">
        <w:rPr>
          <w:rPrChange w:id="86" w:author="Autor">
            <w:rPr/>
          </w:rPrChange>
        </w:rPr>
        <w:t>,</w:t>
      </w:r>
    </w:p>
    <w:p w:rsidR="00B56CB6" w:rsidRDefault="00891F74" w:rsidP="00D02696">
      <w:pPr>
        <w:pStyle w:val="Odsekzoznamu"/>
        <w:numPr>
          <w:ilvl w:val="0"/>
          <w:numId w:val="10"/>
        </w:numPr>
        <w:spacing w:before="240" w:after="240" w:line="276" w:lineRule="auto"/>
        <w:jc w:val="both"/>
        <w:rPr>
          <w:lang w:eastAsia="en-US"/>
        </w:rPr>
      </w:pPr>
      <w:r w:rsidRPr="00783E8D">
        <w:rPr>
          <w:rPrChange w:id="87" w:author="Autor">
            <w:rPr/>
          </w:rPrChange>
        </w:rPr>
        <w:t xml:space="preserve">žiadateľ ani jeho </w:t>
      </w:r>
      <w:r w:rsidR="00B56CB6" w:rsidRPr="00783E8D">
        <w:rPr>
          <w:rPrChange w:id="88" w:author="Autor">
            <w:rPr/>
          </w:rPrChange>
        </w:rPr>
        <w:t>štatutárny</w:t>
      </w:r>
      <w:r w:rsidR="00B56CB6" w:rsidRPr="00783E8D">
        <w:rPr>
          <w:lang w:eastAsia="en-US"/>
          <w:rPrChange w:id="89" w:author="Autor">
            <w:rPr>
              <w:lang w:eastAsia="en-US"/>
            </w:rPr>
          </w:rPrChange>
        </w:rPr>
        <w:t xml:space="preserve"> orgán</w:t>
      </w:r>
      <w:r w:rsidRPr="00783E8D">
        <w:rPr>
          <w:lang w:eastAsia="en-US"/>
          <w:rPrChange w:id="90" w:author="Autor">
            <w:rPr>
              <w:lang w:eastAsia="en-US"/>
            </w:rPr>
          </w:rPrChange>
        </w:rPr>
        <w:t>, ani žiadny člen štatutárneho orgánu, ani</w:t>
      </w:r>
      <w:r>
        <w:rPr>
          <w:lang w:eastAsia="en-US"/>
        </w:rPr>
        <w:t xml:space="preserve"> prokuri</w:t>
      </w:r>
      <w:r w:rsidR="00FF1F5E">
        <w:rPr>
          <w:lang w:eastAsia="en-US"/>
        </w:rPr>
        <w:t>s</w:t>
      </w:r>
      <w:r>
        <w:rPr>
          <w:lang w:eastAsia="en-US"/>
        </w:rPr>
        <w:t>ta/i, ani osoba splnomocnená zastupovať žiadateľa v konaní o ŽoNFP</w:t>
      </w:r>
      <w:r w:rsidR="00B56CB6">
        <w:rPr>
          <w:lang w:eastAsia="en-US"/>
        </w:rPr>
        <w:t xml:space="preserve"> nebol</w:t>
      </w:r>
      <w:r>
        <w:rPr>
          <w:lang w:eastAsia="en-US"/>
        </w:rPr>
        <w:t>i</w:t>
      </w:r>
      <w:r w:rsidR="00B56CB6">
        <w:rPr>
          <w:lang w:eastAsia="en-US"/>
        </w:rPr>
        <w:t xml:space="preserve"> právoplatne odsúdený za niektorý z nasledujúcich trestných činov:</w:t>
      </w:r>
    </w:p>
    <w:p w:rsidR="00B56CB6" w:rsidRDefault="00B56CB6" w:rsidP="00142FD9">
      <w:pPr>
        <w:pStyle w:val="Odsekzoznamu"/>
        <w:numPr>
          <w:ilvl w:val="0"/>
          <w:numId w:val="15"/>
        </w:numPr>
        <w:spacing w:before="240" w:after="240"/>
        <w:jc w:val="both"/>
        <w:rPr>
          <w:lang w:eastAsia="en-US"/>
        </w:rPr>
      </w:pPr>
      <w:r>
        <w:rPr>
          <w:lang w:eastAsia="en-US"/>
        </w:rPr>
        <w:t>trestný čin poškodzovania finančných záujmov ES (§261-§263 Trestného zákona)</w:t>
      </w:r>
    </w:p>
    <w:p w:rsidR="00B56CB6" w:rsidRDefault="00B56CB6" w:rsidP="00142FD9">
      <w:pPr>
        <w:pStyle w:val="Odsekzoznamu"/>
        <w:numPr>
          <w:ilvl w:val="0"/>
          <w:numId w:val="15"/>
        </w:numPr>
        <w:spacing w:before="240" w:after="240"/>
        <w:jc w:val="both"/>
        <w:rPr>
          <w:lang w:eastAsia="en-US"/>
        </w:rPr>
      </w:pPr>
      <w:r>
        <w:rPr>
          <w:lang w:eastAsia="en-US"/>
        </w:rPr>
        <w:t>niektorý z trestných činov korupcie (§328 - § 336 Trestného zákona)</w:t>
      </w:r>
    </w:p>
    <w:p w:rsidR="00B26B3E" w:rsidRDefault="00B26B3E" w:rsidP="00142FD9">
      <w:pPr>
        <w:pStyle w:val="Odsekzoznamu"/>
        <w:numPr>
          <w:ilvl w:val="0"/>
          <w:numId w:val="15"/>
        </w:numPr>
        <w:spacing w:before="240" w:after="240"/>
        <w:jc w:val="both"/>
        <w:rPr>
          <w:lang w:eastAsia="en-US"/>
        </w:rPr>
      </w:pPr>
      <w:r>
        <w:rPr>
          <w:lang w:eastAsia="en-US"/>
        </w:rPr>
        <w:t>trestný čin legalizácie príjmu z trestnej činnosti (§ 233</w:t>
      </w:r>
      <w:r w:rsidR="002F7AA6">
        <w:rPr>
          <w:lang w:eastAsia="en-US"/>
        </w:rPr>
        <w:t xml:space="preserve"> - § 234</w:t>
      </w:r>
      <w:r>
        <w:rPr>
          <w:lang w:eastAsia="en-US"/>
        </w:rPr>
        <w:t xml:space="preserve"> Trestného zákona)</w:t>
      </w:r>
    </w:p>
    <w:p w:rsidR="00B56CB6" w:rsidRDefault="00B56CB6" w:rsidP="00142FD9">
      <w:pPr>
        <w:pStyle w:val="Odsekzoznamu"/>
        <w:numPr>
          <w:ilvl w:val="0"/>
          <w:numId w:val="15"/>
        </w:numPr>
        <w:spacing w:before="240" w:after="240"/>
        <w:jc w:val="both"/>
        <w:rPr>
          <w:lang w:eastAsia="en-US"/>
        </w:rPr>
      </w:pPr>
      <w:r>
        <w:rPr>
          <w:lang w:eastAsia="en-US"/>
        </w:rPr>
        <w:t>trestný čin založenia, zosnovania a podporovania zločineckej skupiny (§</w:t>
      </w:r>
      <w:r w:rsidR="002F7AA6">
        <w:rPr>
          <w:lang w:eastAsia="en-US"/>
        </w:rPr>
        <w:t>296</w:t>
      </w:r>
      <w:r>
        <w:rPr>
          <w:lang w:eastAsia="en-US"/>
        </w:rPr>
        <w:t xml:space="preserve"> Trestného zákona)</w:t>
      </w:r>
    </w:p>
    <w:p w:rsidR="00D02696" w:rsidRDefault="00B56CB6" w:rsidP="00D02696">
      <w:pPr>
        <w:pStyle w:val="Odsekzoznamu"/>
        <w:numPr>
          <w:ilvl w:val="0"/>
          <w:numId w:val="15"/>
        </w:numPr>
        <w:spacing w:before="240" w:after="240"/>
        <w:jc w:val="both"/>
        <w:rPr>
          <w:lang w:eastAsia="en-US"/>
        </w:rPr>
      </w:pPr>
      <w:r>
        <w:rPr>
          <w:lang w:eastAsia="en-US"/>
        </w:rPr>
        <w:lastRenderedPageBreak/>
        <w:t>machinácie pri verejnom obstarávaní a verejnej dražbe</w:t>
      </w:r>
      <w:r w:rsidR="001B038D">
        <w:rPr>
          <w:lang w:eastAsia="en-US"/>
        </w:rPr>
        <w:t xml:space="preserve"> (§ 266 až § 268 Trestného zákona)</w:t>
      </w:r>
      <w:r w:rsidR="00D02696">
        <w:rPr>
          <w:lang w:eastAsia="en-US"/>
        </w:rPr>
        <w:t>.</w:t>
      </w:r>
    </w:p>
    <w:p w:rsidR="00B56CB6" w:rsidRDefault="00B56CB6" w:rsidP="00D02696">
      <w:pPr>
        <w:pStyle w:val="Odsekzoznamu"/>
        <w:numPr>
          <w:ilvl w:val="1"/>
          <w:numId w:val="7"/>
        </w:numPr>
        <w:spacing w:before="240" w:after="240" w:line="276" w:lineRule="auto"/>
        <w:rPr>
          <w:b/>
        </w:rPr>
      </w:pPr>
      <w:r>
        <w:rPr>
          <w:b/>
        </w:rPr>
        <w:t>Oprávnenosť partnera</w:t>
      </w:r>
    </w:p>
    <w:p w:rsidR="00B56CB6" w:rsidRDefault="0098159E" w:rsidP="00D02696">
      <w:pPr>
        <w:spacing w:before="240" w:after="240"/>
        <w:ind w:firstLine="360"/>
        <w:jc w:val="both"/>
      </w:pPr>
      <w:r w:rsidRPr="0098159E">
        <w:t>RO uvedie podmienky pre oprávnenosť partnerov v súlade s kapitolou 2.4.2 Systému riadenia EŠIF</w:t>
      </w:r>
      <w:r w:rsidR="00B56CB6">
        <w:t>. V prípade neuplatnenia partnerstva RO túto časť výzvy vôbec neuvádza.</w:t>
      </w:r>
    </w:p>
    <w:p w:rsidR="00B56CB6" w:rsidRDefault="00B56CB6" w:rsidP="00D02696">
      <w:pPr>
        <w:pStyle w:val="Odsekzoznamu"/>
        <w:numPr>
          <w:ilvl w:val="1"/>
          <w:numId w:val="7"/>
        </w:numPr>
        <w:spacing w:before="240" w:after="240" w:line="276" w:lineRule="auto"/>
        <w:rPr>
          <w:b/>
        </w:rPr>
      </w:pPr>
      <w:r>
        <w:rPr>
          <w:b/>
        </w:rPr>
        <w:t>Oprávnenosť užívateľa</w:t>
      </w:r>
    </w:p>
    <w:p w:rsidR="00142FD9" w:rsidRDefault="0098159E" w:rsidP="005C6B60">
      <w:pPr>
        <w:spacing w:before="240" w:after="240"/>
        <w:ind w:firstLine="360"/>
        <w:jc w:val="both"/>
      </w:pPr>
      <w:r w:rsidRPr="0098159E">
        <w:t>RO uvedie podmienky pre oprávnenosť užívateľa v súlade s kapitolou 2.4.2 Systému riadenia EŠIF</w:t>
      </w:r>
      <w:r w:rsidR="00B56CB6">
        <w:t>. V prípade neuplatnenia danej podmienky poskytnutia príspevku RO túto časť výzvy vôbec neuvádza.</w:t>
      </w:r>
    </w:p>
    <w:p w:rsidR="00B56CB6" w:rsidRDefault="00B56CB6" w:rsidP="00D02696">
      <w:pPr>
        <w:pStyle w:val="Odsekzoznamu"/>
        <w:numPr>
          <w:ilvl w:val="1"/>
          <w:numId w:val="7"/>
        </w:numPr>
        <w:spacing w:before="240" w:after="240" w:line="276" w:lineRule="auto"/>
        <w:rPr>
          <w:b/>
        </w:rPr>
      </w:pPr>
      <w:r>
        <w:rPr>
          <w:b/>
        </w:rPr>
        <w:t>Oprávnenosť cieľovej skupiny</w:t>
      </w:r>
    </w:p>
    <w:p w:rsidR="00B56CB6" w:rsidRDefault="00B56CB6" w:rsidP="00D02696">
      <w:pPr>
        <w:spacing w:before="240" w:after="240"/>
        <w:ind w:firstLine="360"/>
        <w:jc w:val="both"/>
      </w:pPr>
      <w:r>
        <w:t>RO uvedie cieľovú skupinu, v prospech ktorej má byť projekt realizovaný. V prípade neuplatnenia danej podmienky poskytnutia príspevku RO túto časť výzvy vôbec neuvádza.</w:t>
      </w:r>
    </w:p>
    <w:p w:rsidR="00B56CB6" w:rsidRDefault="00B56CB6" w:rsidP="00D02696">
      <w:pPr>
        <w:pStyle w:val="Odsekzoznamu"/>
        <w:numPr>
          <w:ilvl w:val="1"/>
          <w:numId w:val="7"/>
        </w:numPr>
        <w:spacing w:before="240" w:after="240" w:line="276" w:lineRule="auto"/>
        <w:rPr>
          <w:b/>
        </w:rPr>
      </w:pPr>
      <w:r>
        <w:rPr>
          <w:b/>
        </w:rPr>
        <w:t>Oprávnenosť aktivít realizácie projektu</w:t>
      </w:r>
    </w:p>
    <w:p w:rsidR="00B56CB6" w:rsidRDefault="00B56CB6" w:rsidP="00D02696">
      <w:pPr>
        <w:spacing w:before="240" w:after="240"/>
        <w:ind w:firstLine="360"/>
        <w:jc w:val="both"/>
      </w:pPr>
      <w:r>
        <w:t xml:space="preserve">RO uvedie rozsah oprávnených aktivít, vrátane oprávnených aktivít relevantných k cieľom HP.  </w:t>
      </w:r>
      <w:ins w:id="91" w:author="Autor">
        <w:r w:rsidR="004A5784" w:rsidRPr="004A5784">
          <w:t>V rámci skupiny podmienok poskytnutia príspevku týkajúcej sa oprávnenosti aktivít je potrebné definovať aj podmienku, že žiadateľ neukončil fyzickú realizácia všetkých oprávnených aktivít   pred predložením ŽoNFP</w:t>
        </w:r>
        <w:r w:rsidR="004A5784">
          <w:t>.</w:t>
        </w:r>
      </w:ins>
    </w:p>
    <w:p w:rsidR="00B56CB6" w:rsidRDefault="00B56CB6" w:rsidP="00D02696">
      <w:pPr>
        <w:pStyle w:val="Odsekzoznamu"/>
        <w:numPr>
          <w:ilvl w:val="1"/>
          <w:numId w:val="7"/>
        </w:numPr>
        <w:spacing w:before="240" w:after="240" w:line="276" w:lineRule="auto"/>
        <w:rPr>
          <w:b/>
        </w:rPr>
      </w:pPr>
      <w:r>
        <w:rPr>
          <w:b/>
        </w:rPr>
        <w:t>Oprávnenosť výdavkov realizácie projektu</w:t>
      </w:r>
    </w:p>
    <w:p w:rsidR="00B56CB6" w:rsidRDefault="00B56CB6" w:rsidP="00D02696">
      <w:pPr>
        <w:spacing w:before="240" w:after="240"/>
        <w:ind w:firstLine="360"/>
        <w:jc w:val="both"/>
      </w:pPr>
      <w:r>
        <w:t>RO uvedie v tejto časti buď priamo informácie o podmienkach oprávnenosti výdavkov, ktoré môže žiadateľ zahrnúť medzi oprávnené výdavky alebo priamo odkaz na presnú časť samostatného dokumentu, ktorý obsahuje podmienky oprávnenosti výdavkov. Žiadateľovi musia byť v rámci výzvy poskytnuté dostatočné informácie o tom, aké výdavky sú oprávnené a aké neoprávnené na financovanie. V prípade projektov generujúcich príjem je oprávnenosť výdavkov posudzovaná aj s ohľadom na výsledky finančnej analýzy projektu.</w:t>
      </w:r>
    </w:p>
    <w:p w:rsidR="00B56CB6" w:rsidRDefault="00B56CB6" w:rsidP="00D02696">
      <w:pPr>
        <w:pStyle w:val="Odsekzoznamu"/>
        <w:numPr>
          <w:ilvl w:val="1"/>
          <w:numId w:val="7"/>
        </w:numPr>
        <w:spacing w:before="240" w:after="240" w:line="276" w:lineRule="auto"/>
        <w:rPr>
          <w:b/>
        </w:rPr>
      </w:pPr>
      <w:r>
        <w:rPr>
          <w:b/>
        </w:rPr>
        <w:t>Oprávnenosť miesta realizácie projektu</w:t>
      </w:r>
    </w:p>
    <w:p w:rsidR="00B56CB6" w:rsidRDefault="00B56CB6" w:rsidP="00D02696">
      <w:pPr>
        <w:spacing w:before="240" w:after="240"/>
        <w:ind w:firstLine="360"/>
        <w:jc w:val="both"/>
      </w:pPr>
      <w:r>
        <w:t>RO presne zadefinuje územnú oprávnenosť realizácie projektov v súlade s podmienkami príslušného operačného programu a platnou legislatívou EÚ a SR.</w:t>
      </w:r>
    </w:p>
    <w:p w:rsidR="00B56CB6" w:rsidRDefault="00B56CB6" w:rsidP="00D02696">
      <w:pPr>
        <w:pStyle w:val="Odsekzoznamu"/>
        <w:numPr>
          <w:ilvl w:val="1"/>
          <w:numId w:val="7"/>
        </w:numPr>
        <w:spacing w:before="240" w:after="240" w:line="276" w:lineRule="auto"/>
        <w:rPr>
          <w:b/>
        </w:rPr>
      </w:pPr>
      <w:r>
        <w:rPr>
          <w:b/>
        </w:rPr>
        <w:t>Kritériá pre výber projektov</w:t>
      </w:r>
    </w:p>
    <w:p w:rsidR="00B56CB6" w:rsidRDefault="00B56CB6" w:rsidP="00D02696">
      <w:pPr>
        <w:spacing w:before="240" w:after="240"/>
        <w:ind w:firstLine="360"/>
        <w:jc w:val="both"/>
      </w:pPr>
      <w:r>
        <w:t xml:space="preserve">RO uvedie priamo v texte výzvy alebo presným odkazom na osobitný dokument kritériá pre výber projektov schválené monitorovacím výborom. </w:t>
      </w:r>
    </w:p>
    <w:p w:rsidR="00B56CB6" w:rsidRDefault="00B56CB6" w:rsidP="00D02696">
      <w:pPr>
        <w:pStyle w:val="Odsekzoznamu"/>
        <w:numPr>
          <w:ilvl w:val="1"/>
          <w:numId w:val="7"/>
        </w:numPr>
        <w:spacing w:before="240" w:after="240" w:line="276" w:lineRule="auto"/>
        <w:rPr>
          <w:b/>
        </w:rPr>
      </w:pPr>
      <w:r>
        <w:rPr>
          <w:b/>
        </w:rPr>
        <w:t>Spôsob financovania</w:t>
      </w:r>
    </w:p>
    <w:p w:rsidR="00B56CB6" w:rsidRDefault="003A415E" w:rsidP="00D02696">
      <w:pPr>
        <w:spacing w:before="240" w:after="240"/>
        <w:ind w:firstLine="360"/>
        <w:jc w:val="both"/>
      </w:pPr>
      <w:r w:rsidRPr="003A415E">
        <w:t xml:space="preserve">RO v tejto časti určí spôsob financovania v závislosti od charakteru prijímateľa a pravidiel platného Systému finančného riadenia (systém zálohových platieb, systém predfinancovania, systém refundácie (prípadne ich kombinácia, ak relevantné), systém refundácie Programov </w:t>
      </w:r>
      <w:proofErr w:type="spellStart"/>
      <w:r w:rsidRPr="003A415E">
        <w:t>Interreg</w:t>
      </w:r>
      <w:proofErr w:type="spellEnd"/>
      <w:r w:rsidRPr="003A415E">
        <w:t xml:space="preserve"> V-A SK – CZ, </w:t>
      </w:r>
      <w:proofErr w:type="spellStart"/>
      <w:r w:rsidRPr="003A415E">
        <w:t>Interreg</w:t>
      </w:r>
      <w:proofErr w:type="spellEnd"/>
      <w:r w:rsidRPr="003A415E">
        <w:t xml:space="preserve"> V-A SK – AT a </w:t>
      </w:r>
      <w:proofErr w:type="spellStart"/>
      <w:r w:rsidRPr="003A415E">
        <w:t>Interreg</w:t>
      </w:r>
      <w:proofErr w:type="spellEnd"/>
      <w:r w:rsidRPr="003A415E">
        <w:t xml:space="preserve"> V-A SK – HU, Systém finančných </w:t>
      </w:r>
      <w:r w:rsidRPr="003A415E">
        <w:lastRenderedPageBreak/>
        <w:t>tokov pri implementácii finančných nástrojov, Systém finančných tokov pri implementácii globálnych grantov)</w:t>
      </w:r>
      <w:r>
        <w:t>.</w:t>
      </w:r>
      <w:r w:rsidR="00B56CB6">
        <w:t xml:space="preserve"> Zároveň RO určí formu finančného príspevku: nenávratný finančný príspevok</w:t>
      </w:r>
    </w:p>
    <w:p w:rsidR="00B56CB6" w:rsidRDefault="00B56CB6" w:rsidP="00D02696">
      <w:pPr>
        <w:pStyle w:val="Odsekzoznamu"/>
        <w:numPr>
          <w:ilvl w:val="1"/>
          <w:numId w:val="7"/>
        </w:numPr>
        <w:spacing w:before="240" w:after="240" w:line="276" w:lineRule="auto"/>
        <w:rPr>
          <w:b/>
        </w:rPr>
      </w:pPr>
      <w:r>
        <w:rPr>
          <w:b/>
        </w:rPr>
        <w:t>Splnenie podmienok ustanovených v osobitných predpisoch</w:t>
      </w:r>
    </w:p>
    <w:p w:rsidR="00B56CB6" w:rsidRDefault="00B56CB6" w:rsidP="00D02696">
      <w:pPr>
        <w:spacing w:before="240" w:after="240"/>
        <w:ind w:firstLine="360"/>
        <w:rPr>
          <w:b/>
        </w:rPr>
      </w:pPr>
      <w:r>
        <w:t>V tejto časti je RO oprávnený definovať podmienky vyplývajúce z osobitných predpisov, pričom minimálne sem zahrnie nasledujúce podmienky:</w:t>
      </w:r>
    </w:p>
    <w:p w:rsidR="00B56CB6" w:rsidRDefault="00891F74" w:rsidP="00D02696">
      <w:pPr>
        <w:pStyle w:val="Odsekzoznamu"/>
        <w:numPr>
          <w:ilvl w:val="2"/>
          <w:numId w:val="7"/>
        </w:numPr>
        <w:spacing w:before="240" w:after="240" w:line="276" w:lineRule="auto"/>
        <w:rPr>
          <w:i/>
          <w:u w:val="single"/>
        </w:rPr>
      </w:pPr>
      <w:r>
        <w:rPr>
          <w:i/>
          <w:u w:val="single"/>
        </w:rPr>
        <w:t xml:space="preserve">Podmienky týkajúce sa štátnej pomoci a vyplývajúce zo schém štátnej pomoci/pomoci </w:t>
      </w:r>
      <w:proofErr w:type="spellStart"/>
      <w:r>
        <w:rPr>
          <w:i/>
          <w:u w:val="single"/>
        </w:rPr>
        <w:t>de</w:t>
      </w:r>
      <w:proofErr w:type="spellEnd"/>
      <w:r>
        <w:rPr>
          <w:i/>
          <w:u w:val="single"/>
        </w:rPr>
        <w:t xml:space="preserve"> </w:t>
      </w:r>
      <w:proofErr w:type="spellStart"/>
      <w:r>
        <w:rPr>
          <w:i/>
          <w:u w:val="single"/>
        </w:rPr>
        <w:t>minim</w:t>
      </w:r>
      <w:r w:rsidR="001B038D">
        <w:rPr>
          <w:i/>
          <w:u w:val="single"/>
        </w:rPr>
        <w:t>i</w:t>
      </w:r>
      <w:r>
        <w:rPr>
          <w:i/>
          <w:u w:val="single"/>
        </w:rPr>
        <w:t>s</w:t>
      </w:r>
      <w:proofErr w:type="spellEnd"/>
    </w:p>
    <w:p w:rsidR="00B56CB6" w:rsidRDefault="00B56CB6" w:rsidP="00D02696">
      <w:pPr>
        <w:spacing w:before="240" w:after="240"/>
        <w:ind w:firstLine="360"/>
        <w:jc w:val="both"/>
      </w:pPr>
      <w:r>
        <w:t xml:space="preserve">V prípade, ak sa v rámci príslušnej výzvy uplatňuje schéma štátnej pomoci/schéma pomoci </w:t>
      </w:r>
      <w:proofErr w:type="spellStart"/>
      <w:r>
        <w:t>de</w:t>
      </w:r>
      <w:proofErr w:type="spellEnd"/>
      <w:r>
        <w:t xml:space="preserve"> </w:t>
      </w:r>
      <w:proofErr w:type="spellStart"/>
      <w:r>
        <w:t>minimis</w:t>
      </w:r>
      <w:proofErr w:type="spellEnd"/>
      <w:r>
        <w:t>, RO uvedie odkaz na podmienky týkajúce sa poskytovania štátnej pomoci</w:t>
      </w:r>
      <w:r w:rsidR="00A5421F">
        <w:t xml:space="preserve">/pomoci </w:t>
      </w:r>
      <w:proofErr w:type="spellStart"/>
      <w:r w:rsidR="00A5421F">
        <w:t>de</w:t>
      </w:r>
      <w:proofErr w:type="spellEnd"/>
      <w:r w:rsidR="00A5421F">
        <w:t xml:space="preserve"> </w:t>
      </w:r>
      <w:proofErr w:type="spellStart"/>
      <w:r w:rsidR="00A5421F">
        <w:t>minimis</w:t>
      </w:r>
      <w:proofErr w:type="spellEnd"/>
      <w:r>
        <w:t xml:space="preserve"> priamym uvedením odkazu na schému štátnej pomoci/schému </w:t>
      </w:r>
      <w:proofErr w:type="spellStart"/>
      <w:r>
        <w:t>de</w:t>
      </w:r>
      <w:proofErr w:type="spellEnd"/>
      <w:r>
        <w:t xml:space="preserve"> </w:t>
      </w:r>
      <w:proofErr w:type="spellStart"/>
      <w:r>
        <w:t>minimis</w:t>
      </w:r>
      <w:proofErr w:type="spellEnd"/>
      <w:r>
        <w:t>, resp. uveden</w:t>
      </w:r>
      <w:r w:rsidR="00B10299">
        <w:t>í</w:t>
      </w:r>
      <w:r>
        <w:t xml:space="preserve">m konkrétnych podmienok v texte výzvy. V prípade, ak ide o výzvu, v rámci ktorej bolo testom štátnej pomoci vyhodnotené, že </w:t>
      </w:r>
      <w:r>
        <w:rPr>
          <w:b/>
        </w:rPr>
        <w:t>nejde o štátnu pomoc,</w:t>
      </w:r>
      <w:r>
        <w:t xml:space="preserve"> RO uvedie v rámci danej časti nasledujúcu informáciu:</w:t>
      </w:r>
    </w:p>
    <w:p w:rsidR="00B56CB6" w:rsidRDefault="00B56CB6" w:rsidP="00D02696">
      <w:pPr>
        <w:spacing w:before="240" w:after="240"/>
        <w:ind w:firstLine="360"/>
        <w:jc w:val="both"/>
        <w:rPr>
          <w:i/>
        </w:rPr>
      </w:pPr>
      <w:r>
        <w:rPr>
          <w:i/>
        </w:rPr>
        <w:t xml:space="preserve">,,Oprávnené aktivity tak, ako sú stanovené touto výzvou nie sú poskytovaním štátnej pomoci a teda vo vzťahu k oprávneným aktivitám sa neuplatňujú pravidlá štátnej pomoci. 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w:t>
      </w:r>
      <w:r w:rsidR="00FF1F5E">
        <w:rPr>
          <w:i/>
        </w:rPr>
        <w:t xml:space="preserve">nepriamej </w:t>
      </w:r>
      <w:r>
        <w:rPr>
          <w:i/>
        </w:rPr>
        <w:t xml:space="preserve">štátnej pomoci alebo k poskytnutiu inej formy výhody, ktorá na základe Zmluvy o fungovaní EÚ </w:t>
      </w:r>
      <w:r w:rsidR="00637129">
        <w:rPr>
          <w:i/>
        </w:rPr>
        <w:t xml:space="preserve">znamená </w:t>
      </w:r>
      <w:r>
        <w:rPr>
          <w:i/>
        </w:rPr>
        <w:t>porušenie pravidiel týkajúcich sa štátnej pomoci.</w:t>
      </w:r>
      <w:r w:rsidR="00776B22" w:rsidRPr="00776B22">
        <w:t xml:space="preserve"> </w:t>
      </w:r>
      <w:r w:rsidR="00776B22" w:rsidRPr="00776B22">
        <w:rPr>
          <w:i/>
        </w:rPr>
        <w:t>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w:t>
      </w:r>
      <w:del w:id="92" w:author="Autor">
        <w:r w:rsidR="00776B22" w:rsidRPr="00776B22" w:rsidDel="00526A11">
          <w:rPr>
            <w:i/>
          </w:rPr>
          <w:delText>ateľovi</w:delText>
        </w:r>
      </w:del>
      <w:ins w:id="93" w:author="Autor">
        <w:r w:rsidR="00526A11">
          <w:rPr>
            <w:i/>
          </w:rPr>
          <w:t>u</w:t>
        </w:r>
      </w:ins>
      <w:r w:rsidR="00776B22" w:rsidRPr="00776B22">
        <w:rPr>
          <w:i/>
        </w:rPr>
        <w:t>, pričom však nezáleží na právnej forme žiadateľa/prijímateľa a spôsobe jeho financovania.</w:t>
      </w:r>
      <w:r>
        <w:rPr>
          <w:i/>
        </w:rPr>
        <w:t>“</w:t>
      </w:r>
    </w:p>
    <w:p w:rsidR="001B038D" w:rsidRPr="00142FD9" w:rsidRDefault="001B038D" w:rsidP="00D02696">
      <w:pPr>
        <w:spacing w:before="240" w:after="240"/>
        <w:ind w:firstLine="360"/>
        <w:jc w:val="both"/>
      </w:pPr>
      <w:r w:rsidRPr="00142FD9">
        <w:t>V rámci tejto skupiny podmienok poskytnutia príspevku RO definuje aj podmienky týkajúce sa zaradenia do kategórie veľkosti podniku (napr. definovanie podniku do kategórie MSP).</w:t>
      </w:r>
    </w:p>
    <w:p w:rsidR="00B56CB6" w:rsidRDefault="00B56CB6" w:rsidP="00D02696">
      <w:pPr>
        <w:pStyle w:val="Odsekzoznamu"/>
        <w:numPr>
          <w:ilvl w:val="2"/>
          <w:numId w:val="7"/>
        </w:numPr>
        <w:spacing w:before="240" w:after="240" w:line="276" w:lineRule="auto"/>
        <w:rPr>
          <w:i/>
          <w:u w:val="single"/>
        </w:rPr>
      </w:pPr>
      <w:r>
        <w:rPr>
          <w:i/>
          <w:u w:val="single"/>
        </w:rPr>
        <w:t>Oprávnenosť z hľadiska verejného obstarávania na hlavné aktivity projektu</w:t>
      </w:r>
    </w:p>
    <w:p w:rsidR="00B56CB6" w:rsidRDefault="00B56CB6" w:rsidP="00D02696">
      <w:pPr>
        <w:spacing w:before="240" w:after="240"/>
        <w:ind w:firstLine="360"/>
        <w:jc w:val="both"/>
      </w:pPr>
      <w:r>
        <w:t xml:space="preserve">V prípade, ak RO požaduje ako podmienku poskytnutia príspevku, aby žiadateľ mal v čase predloženia ŽoNFP zrealizované verejné obstarávanie, uvedie dané podmienky vo výzve. V tomto prípade je súčasťou aj informácia, že v schvaľovacom procese ŽoNFP bude vykonaná aj kontrola VO, pričom kladný výsledok tejto kontroly bude podmienkou schválenia ŽoNFP. </w:t>
      </w:r>
    </w:p>
    <w:p w:rsidR="00B56CB6" w:rsidRDefault="00B56CB6" w:rsidP="00D02696">
      <w:pPr>
        <w:pStyle w:val="Odsekzoznamu"/>
        <w:numPr>
          <w:ilvl w:val="2"/>
          <w:numId w:val="7"/>
        </w:numPr>
        <w:spacing w:before="240" w:after="240" w:line="276" w:lineRule="auto"/>
        <w:rPr>
          <w:i/>
          <w:u w:val="single"/>
        </w:rPr>
      </w:pPr>
      <w:r>
        <w:rPr>
          <w:i/>
          <w:u w:val="single"/>
        </w:rPr>
        <w:t>Neporušenie zákazu nelegálnej práce a nelegálneho zamestnávania</w:t>
      </w:r>
    </w:p>
    <w:p w:rsidR="00B56CB6" w:rsidRDefault="00B56CB6" w:rsidP="00D02696">
      <w:pPr>
        <w:spacing w:before="240" w:after="240"/>
        <w:ind w:firstLine="360"/>
        <w:jc w:val="both"/>
      </w:pPr>
      <w:r>
        <w:lastRenderedPageBreak/>
        <w:t xml:space="preserve">RO stanoví ako podmienku poskytnutia príspevku preukázanie, že žiadateľ neporušil zákaz nelegálnej práce a nelegálneho zamestnávania za obdobie 5 rokov predchádzajúcich podaniu ŽoNFP. </w:t>
      </w:r>
    </w:p>
    <w:p w:rsidR="00B56CB6" w:rsidRDefault="00B56CB6" w:rsidP="00D02696">
      <w:pPr>
        <w:pStyle w:val="Odsekzoznamu"/>
        <w:numPr>
          <w:ilvl w:val="1"/>
          <w:numId w:val="7"/>
        </w:numPr>
        <w:spacing w:before="240" w:after="240" w:line="276" w:lineRule="auto"/>
        <w:jc w:val="both"/>
        <w:rPr>
          <w:b/>
        </w:rPr>
      </w:pPr>
      <w:r>
        <w:rPr>
          <w:b/>
        </w:rPr>
        <w:t>Ďalšie podmienky poskytnutia príspevku</w:t>
      </w:r>
    </w:p>
    <w:p w:rsidR="00B56CB6" w:rsidRDefault="00B56CB6" w:rsidP="00D02696">
      <w:pPr>
        <w:pStyle w:val="Odsekzoznamu"/>
        <w:spacing w:before="240" w:after="240"/>
        <w:jc w:val="both"/>
      </w:pPr>
    </w:p>
    <w:p w:rsidR="00B56CB6" w:rsidRDefault="00B56CB6" w:rsidP="00D02696">
      <w:pPr>
        <w:pStyle w:val="Odsekzoznamu"/>
        <w:spacing w:before="240" w:after="240"/>
        <w:ind w:left="0" w:firstLine="360"/>
        <w:jc w:val="both"/>
      </w:pPr>
      <w:r>
        <w:t>Ak z dôvodov špecifík OP RO určí vo vzťahu k schváleniu ŽoNFP ďalšie podmienky poskytnutia príspevku, ktoré nie je  možné zaradiť medzi skupiny podmienok poskytnutia príspevku</w:t>
      </w:r>
      <w:r w:rsidR="008A2377">
        <w:t xml:space="preserve"> uvedené v rámci </w:t>
      </w:r>
      <w:r w:rsidR="008036D1">
        <w:t>častí</w:t>
      </w:r>
      <w:r w:rsidR="00E9215D">
        <w:t xml:space="preserve"> 2.1 až 2.10</w:t>
      </w:r>
      <w:r w:rsidR="008A2377">
        <w:t xml:space="preserve"> vzoru výzvy </w:t>
      </w:r>
      <w:r>
        <w:t xml:space="preserve">, RO jednoznačne a jasne zadefinuje tieto podmienky v časti ,,ďalšie podmienky poskytnutia pomoci“. V prípade </w:t>
      </w:r>
      <w:proofErr w:type="spellStart"/>
      <w:r>
        <w:t>neaplikácie</w:t>
      </w:r>
      <w:proofErr w:type="spellEnd"/>
      <w:r>
        <w:t xml:space="preserve"> tejto skupiny podmienok poskytnutia príspevku RO túto časť výzvy vôbec neuvádza.</w:t>
      </w:r>
    </w:p>
    <w:p w:rsidR="00B56CB6" w:rsidRDefault="00B56CB6" w:rsidP="00D02696">
      <w:pPr>
        <w:pStyle w:val="Odsekzoznamu"/>
        <w:spacing w:before="240" w:after="240"/>
        <w:ind w:left="0"/>
        <w:jc w:val="both"/>
      </w:pPr>
    </w:p>
    <w:p w:rsidR="00B56CB6" w:rsidRDefault="00B56CB6" w:rsidP="00D02696">
      <w:pPr>
        <w:pStyle w:val="Odsekzoznamu"/>
        <w:numPr>
          <w:ilvl w:val="2"/>
          <w:numId w:val="7"/>
        </w:numPr>
        <w:spacing w:before="240" w:after="240" w:line="276" w:lineRule="auto"/>
        <w:jc w:val="both"/>
        <w:rPr>
          <w:i/>
          <w:u w:val="single"/>
        </w:rPr>
      </w:pPr>
      <w:r>
        <w:rPr>
          <w:i/>
          <w:u w:val="single"/>
        </w:rPr>
        <w:t xml:space="preserve">Oprávnenosť z hľadiska </w:t>
      </w:r>
      <w:proofErr w:type="spellStart"/>
      <w:r>
        <w:rPr>
          <w:i/>
          <w:u w:val="single"/>
        </w:rPr>
        <w:t>vysporiadania</w:t>
      </w:r>
      <w:proofErr w:type="spellEnd"/>
      <w:r>
        <w:rPr>
          <w:i/>
          <w:u w:val="single"/>
        </w:rPr>
        <w:t xml:space="preserve"> majetkovo-právnych vzťahov a povolení na realizáciu aktivít projektu</w:t>
      </w:r>
    </w:p>
    <w:p w:rsidR="00B56CB6" w:rsidRDefault="00B56CB6" w:rsidP="00D02696">
      <w:pPr>
        <w:spacing w:before="240" w:after="240"/>
        <w:ind w:firstLine="426"/>
        <w:jc w:val="both"/>
      </w:pPr>
      <w:r>
        <w:t>RO uvedie v danej časti na základe vlastného rozhodnutia a v súlade s požiadavkami kladenými na schvaľované projekty podmienky, ktorých splnenie je nevyhnutné vo vzťahu k realizácii projektu na hnuteľnom alebo nehnuteľnom majetku, ktorý má byť nadobudnutý a/alebo zhodnotený z prostriedkov NFP. V rovnakej časti uvedie RO súbor podmienok týkajúcich sa osobitných povolení, ktoré sú nevyhnutnou podmienkou na realizáciu projektu (najmä stavebné povolenie, preukázanie akreditácie od stanoveného subjektu, povolenie na vykonávanie určitej špecifickej činnosti a pod.). RO je oprávnený v rámci tejto skupiny podmienok poskytnutia príspevku zadefinovať aj obmedzenia/špecifické podmienky týkajúce sa záložného práva na majetok, ktorý má byť nadobudnutý a/alebo zhodnotený z prostriedkov NFP alebo jeho časti.</w:t>
      </w:r>
    </w:p>
    <w:p w:rsidR="00B56CB6" w:rsidRDefault="00B56CB6" w:rsidP="00D02696">
      <w:pPr>
        <w:pStyle w:val="Odsekzoznamu"/>
        <w:numPr>
          <w:ilvl w:val="2"/>
          <w:numId w:val="7"/>
        </w:numPr>
        <w:spacing w:before="240" w:after="240" w:line="276" w:lineRule="auto"/>
        <w:jc w:val="both"/>
        <w:rPr>
          <w:i/>
          <w:u w:val="single"/>
        </w:rPr>
      </w:pPr>
      <w:r>
        <w:rPr>
          <w:i/>
          <w:u w:val="single"/>
        </w:rPr>
        <w:t>Oprávnenosť z hľadiska plnenia požiadaviek v oblasti posudzovania vplyvov na životné prostredie</w:t>
      </w:r>
    </w:p>
    <w:p w:rsidR="00B56CB6" w:rsidRDefault="00B56CB6" w:rsidP="00D02696">
      <w:pPr>
        <w:spacing w:before="240" w:after="240"/>
        <w:ind w:firstLine="426"/>
        <w:jc w:val="both"/>
        <w:rPr>
          <w:i/>
          <w:u w:val="single"/>
        </w:rPr>
      </w:pPr>
      <w:r>
        <w:t xml:space="preserve">RO zadefinuje ako povinnú </w:t>
      </w:r>
      <w:r>
        <w:rPr>
          <w:bCs/>
          <w:iCs/>
          <w:lang w:eastAsia="en-US"/>
        </w:rPr>
        <w:t xml:space="preserve">podmienku preukázať súlad s požiadavkami v oblasti posudzovania vplyvu navrhovanej činnosti, ktorá je predmetom projektu, na životné </w:t>
      </w:r>
      <w:r w:rsidRPr="00142FD9">
        <w:rPr>
          <w:bCs/>
          <w:iCs/>
          <w:lang w:eastAsia="en-US"/>
        </w:rPr>
        <w:t>prostredie (ak relevantné s ohľadom na oprávnené aktivity vykonávané v rámci projektu).</w:t>
      </w:r>
    </w:p>
    <w:p w:rsidR="00B56CB6" w:rsidRDefault="00B56CB6" w:rsidP="00D02696">
      <w:pPr>
        <w:pStyle w:val="Odsekzoznamu"/>
        <w:numPr>
          <w:ilvl w:val="2"/>
          <w:numId w:val="7"/>
        </w:numPr>
        <w:spacing w:before="240" w:after="240" w:line="276" w:lineRule="auto"/>
        <w:jc w:val="both"/>
        <w:rPr>
          <w:i/>
          <w:u w:val="single"/>
        </w:rPr>
      </w:pPr>
      <w:r>
        <w:rPr>
          <w:i/>
          <w:u w:val="single"/>
        </w:rPr>
        <w:t>Oprávnenosť z hľadiska preukázania súladu s požiadavkami v oblasti dopadu plánov a projektov na územia sústavy NATURA 2000</w:t>
      </w:r>
    </w:p>
    <w:p w:rsidR="00B56CB6" w:rsidRDefault="00B56CB6" w:rsidP="00D02696">
      <w:pPr>
        <w:spacing w:before="240" w:after="240"/>
        <w:ind w:firstLine="426"/>
        <w:jc w:val="both"/>
      </w:pPr>
      <w:r>
        <w:t>RO zadefinuje v prípade relevantných projektov ako podmienku poskytnutia príspevku skutočnosť, že projekt nebude mať nepriaznivý vplyv na územia sústavy NATURA 2000.</w:t>
      </w:r>
    </w:p>
    <w:p w:rsidR="00B56CB6" w:rsidRDefault="00B56CB6" w:rsidP="00D02696">
      <w:pPr>
        <w:pStyle w:val="Odsekzoznamu"/>
        <w:numPr>
          <w:ilvl w:val="2"/>
          <w:numId w:val="7"/>
        </w:numPr>
        <w:spacing w:before="240" w:after="240" w:line="276" w:lineRule="auto"/>
        <w:jc w:val="both"/>
        <w:rPr>
          <w:i/>
          <w:u w:val="single"/>
        </w:rPr>
      </w:pPr>
      <w:r>
        <w:rPr>
          <w:i/>
          <w:u w:val="single"/>
        </w:rPr>
        <w:t>Povinnosť mať vydanú hodnotiacu správu projektového zámeru</w:t>
      </w:r>
    </w:p>
    <w:p w:rsidR="00B56CB6" w:rsidRDefault="00B56CB6" w:rsidP="000D5D89">
      <w:pPr>
        <w:spacing w:before="240" w:after="240"/>
        <w:ind w:firstLine="426"/>
        <w:jc w:val="both"/>
      </w:pPr>
      <w:r>
        <w:t>Uvedená podmienka je definovaná RO v prípade využitia dvojkolového výberu ŽoNFP.</w:t>
      </w:r>
      <w:r w:rsidR="00E25F33">
        <w:t xml:space="preserve"> </w:t>
      </w:r>
    </w:p>
    <w:p w:rsidR="00B56CB6" w:rsidRDefault="00B56CB6" w:rsidP="00D02696">
      <w:pPr>
        <w:pStyle w:val="Odsekzoznamu"/>
        <w:numPr>
          <w:ilvl w:val="2"/>
          <w:numId w:val="7"/>
        </w:numPr>
        <w:spacing w:before="240" w:after="240" w:line="276" w:lineRule="auto"/>
        <w:jc w:val="both"/>
        <w:rPr>
          <w:i/>
          <w:u w:val="single"/>
        </w:rPr>
      </w:pPr>
      <w:r>
        <w:rPr>
          <w:i/>
          <w:u w:val="single"/>
        </w:rPr>
        <w:t>Oprávnenosť z hľadiska súladu s HP</w:t>
      </w:r>
    </w:p>
    <w:p w:rsidR="00130CF1" w:rsidRDefault="00B56CB6" w:rsidP="007F30EC">
      <w:pPr>
        <w:spacing w:before="240" w:after="240"/>
        <w:ind w:firstLine="426"/>
        <w:jc w:val="both"/>
      </w:pPr>
      <w:r>
        <w:t xml:space="preserve">RO zadefinuje ako podmienku poskytnutia príspevku súlad projektu s HP. Špecifikáciu podmienok potrebných na splnenie podmienky poskytnutia príspevku z hľadiska súladu s HP definuje gestor HP v spolupráci s RO.  </w:t>
      </w:r>
    </w:p>
    <w:p w:rsidR="00130CF1" w:rsidRPr="00783E8D" w:rsidRDefault="00130CF1" w:rsidP="00142FD9">
      <w:pPr>
        <w:pStyle w:val="Odsekzoznamu"/>
        <w:numPr>
          <w:ilvl w:val="2"/>
          <w:numId w:val="7"/>
        </w:numPr>
        <w:spacing w:before="240" w:after="240" w:line="276" w:lineRule="auto"/>
        <w:jc w:val="both"/>
        <w:rPr>
          <w:i/>
          <w:u w:val="single"/>
          <w:rPrChange w:id="94" w:author="Autor">
            <w:rPr>
              <w:i/>
              <w:u w:val="single"/>
            </w:rPr>
          </w:rPrChange>
        </w:rPr>
      </w:pPr>
      <w:r w:rsidRPr="00783E8D">
        <w:rPr>
          <w:i/>
          <w:u w:val="single"/>
        </w:rPr>
        <w:lastRenderedPageBreak/>
        <w:t xml:space="preserve">Maximálna a minimálna výška </w:t>
      </w:r>
      <w:del w:id="95" w:author="Autor">
        <w:r w:rsidRPr="00783E8D" w:rsidDel="005925C9">
          <w:rPr>
            <w:i/>
            <w:u w:val="single"/>
            <w:rPrChange w:id="96" w:author="Autor">
              <w:rPr>
                <w:i/>
                <w:u w:val="single"/>
              </w:rPr>
            </w:rPrChange>
          </w:rPr>
          <w:delText>pomoci</w:delText>
        </w:r>
      </w:del>
      <w:ins w:id="97" w:author="Autor">
        <w:r w:rsidR="005925C9" w:rsidRPr="00783E8D">
          <w:rPr>
            <w:i/>
            <w:u w:val="single"/>
            <w:rPrChange w:id="98" w:author="Autor">
              <w:rPr>
                <w:i/>
                <w:u w:val="single"/>
              </w:rPr>
            </w:rPrChange>
          </w:rPr>
          <w:t>príspevku</w:t>
        </w:r>
      </w:ins>
    </w:p>
    <w:p w:rsidR="00130CF1" w:rsidRPr="00783E8D" w:rsidRDefault="00130CF1" w:rsidP="00142FD9">
      <w:pPr>
        <w:spacing w:before="240" w:after="240" w:line="276" w:lineRule="auto"/>
        <w:ind w:left="426"/>
        <w:jc w:val="both"/>
        <w:rPr>
          <w:rPrChange w:id="99" w:author="Autor">
            <w:rPr/>
          </w:rPrChange>
        </w:rPr>
      </w:pPr>
      <w:r w:rsidRPr="00783E8D">
        <w:rPr>
          <w:rPrChange w:id="100" w:author="Autor">
            <w:rPr/>
          </w:rPrChange>
        </w:rPr>
        <w:t>V prípade potreby RO definuje maximálnu a minimálnu výšku p</w:t>
      </w:r>
      <w:ins w:id="101" w:author="Autor">
        <w:r w:rsidR="005925C9" w:rsidRPr="00783E8D">
          <w:rPr>
            <w:rPrChange w:id="102" w:author="Autor">
              <w:rPr/>
            </w:rPrChange>
          </w:rPr>
          <w:t>ríspevku</w:t>
        </w:r>
      </w:ins>
      <w:del w:id="103" w:author="Autor">
        <w:r w:rsidRPr="00783E8D" w:rsidDel="005925C9">
          <w:rPr>
            <w:rPrChange w:id="104" w:author="Autor">
              <w:rPr/>
            </w:rPrChange>
          </w:rPr>
          <w:delText>omoci</w:delText>
        </w:r>
      </w:del>
      <w:r w:rsidRPr="00783E8D">
        <w:rPr>
          <w:rPrChange w:id="105" w:author="Autor">
            <w:rPr/>
          </w:rPrChange>
        </w:rPr>
        <w:t xml:space="preserve"> pre projekt.</w:t>
      </w:r>
    </w:p>
    <w:p w:rsidR="00130CF1" w:rsidRPr="00783E8D" w:rsidRDefault="00130CF1" w:rsidP="00D02696">
      <w:pPr>
        <w:pStyle w:val="Odsekzoznamu"/>
        <w:numPr>
          <w:ilvl w:val="2"/>
          <w:numId w:val="7"/>
        </w:numPr>
        <w:spacing w:before="240" w:after="240" w:line="276" w:lineRule="auto"/>
        <w:jc w:val="both"/>
        <w:rPr>
          <w:i/>
          <w:u w:val="single"/>
          <w:rPrChange w:id="106" w:author="Autor">
            <w:rPr>
              <w:i/>
              <w:u w:val="single"/>
            </w:rPr>
          </w:rPrChange>
        </w:rPr>
      </w:pPr>
      <w:r w:rsidRPr="00783E8D">
        <w:rPr>
          <w:i/>
          <w:u w:val="single"/>
          <w:rPrChange w:id="107" w:author="Autor">
            <w:rPr>
              <w:i/>
              <w:u w:val="single"/>
            </w:rPr>
          </w:rPrChange>
        </w:rPr>
        <w:t>Časová oprávnenosť realizácie projektu</w:t>
      </w:r>
    </w:p>
    <w:p w:rsidR="00EA0C60" w:rsidRPr="00783E8D" w:rsidRDefault="00AD432F" w:rsidP="00142FD9">
      <w:pPr>
        <w:spacing w:before="240" w:after="240" w:line="276" w:lineRule="auto"/>
        <w:ind w:firstLine="426"/>
        <w:jc w:val="both"/>
        <w:rPr>
          <w:rPrChange w:id="108" w:author="Autor">
            <w:rPr/>
          </w:rPrChange>
        </w:rPr>
      </w:pPr>
      <w:r w:rsidRPr="00783E8D">
        <w:rPr>
          <w:rPrChange w:id="109" w:author="Autor">
            <w:rPr/>
          </w:rPrChange>
        </w:rPr>
        <w:t>V prípade potreby RO definuje požiadavky na maximálnu a minimálnu dĺžku realizácie projektu.</w:t>
      </w:r>
    </w:p>
    <w:p w:rsidR="0060650F" w:rsidRPr="00783E8D" w:rsidRDefault="0060650F" w:rsidP="00142FD9">
      <w:pPr>
        <w:pStyle w:val="Odsekzoznamu"/>
        <w:numPr>
          <w:ilvl w:val="2"/>
          <w:numId w:val="7"/>
        </w:numPr>
        <w:spacing w:before="240" w:after="240" w:line="276" w:lineRule="auto"/>
        <w:jc w:val="both"/>
        <w:rPr>
          <w:i/>
          <w:u w:val="single"/>
          <w:rPrChange w:id="110" w:author="Autor">
            <w:rPr>
              <w:i/>
              <w:u w:val="single"/>
            </w:rPr>
          </w:rPrChange>
        </w:rPr>
      </w:pPr>
      <w:r w:rsidRPr="00783E8D">
        <w:rPr>
          <w:i/>
          <w:u w:val="single"/>
          <w:rPrChange w:id="111" w:author="Autor">
            <w:rPr>
              <w:i/>
              <w:u w:val="single"/>
            </w:rPr>
          </w:rPrChange>
        </w:rPr>
        <w:t>Podmienky poskytnutia prísp</w:t>
      </w:r>
      <w:bookmarkStart w:id="112" w:name="_GoBack"/>
      <w:bookmarkEnd w:id="112"/>
      <w:r w:rsidRPr="00783E8D">
        <w:rPr>
          <w:i/>
          <w:u w:val="single"/>
          <w:rPrChange w:id="113" w:author="Autor">
            <w:rPr>
              <w:i/>
              <w:u w:val="single"/>
            </w:rPr>
          </w:rPrChange>
        </w:rPr>
        <w:t>evku z hľadiska definovania merateľných ukazovateľov projektu</w:t>
      </w:r>
    </w:p>
    <w:p w:rsidR="0060650F" w:rsidRPr="00783E8D" w:rsidRDefault="0060650F" w:rsidP="0012695E">
      <w:pPr>
        <w:ind w:firstLine="708"/>
        <w:jc w:val="both"/>
        <w:rPr>
          <w:ins w:id="114" w:author="Autor"/>
          <w:color w:val="1F497D"/>
          <w:rPrChange w:id="115" w:author="Autor">
            <w:rPr>
              <w:ins w:id="116" w:author="Autor"/>
              <w:color w:val="1F497D"/>
            </w:rPr>
          </w:rPrChange>
        </w:rPr>
      </w:pPr>
      <w:r w:rsidRPr="00783E8D">
        <w:rPr>
          <w:rPrChange w:id="117" w:author="Autor">
            <w:rPr/>
          </w:rPrChange>
        </w:rPr>
        <w:t>RO v tejto časti definuje podmienky z hľadiska povinného definovania merateľných ukazovateľov projektu</w:t>
      </w:r>
      <w:r w:rsidRPr="00783E8D">
        <w:rPr>
          <w:color w:val="1F497D"/>
          <w:rPrChange w:id="118" w:author="Autor">
            <w:rPr>
              <w:color w:val="1F497D"/>
            </w:rPr>
          </w:rPrChange>
        </w:rPr>
        <w:t xml:space="preserve">. </w:t>
      </w:r>
    </w:p>
    <w:p w:rsidR="008B1666" w:rsidRPr="00783E8D" w:rsidRDefault="008B1666" w:rsidP="0012695E">
      <w:pPr>
        <w:ind w:firstLine="708"/>
        <w:jc w:val="both"/>
        <w:rPr>
          <w:ins w:id="119" w:author="Autor"/>
          <w:color w:val="1F497D"/>
          <w:rPrChange w:id="120" w:author="Autor">
            <w:rPr>
              <w:ins w:id="121" w:author="Autor"/>
              <w:color w:val="1F497D"/>
            </w:rPr>
          </w:rPrChange>
        </w:rPr>
      </w:pPr>
    </w:p>
    <w:p w:rsidR="008B1666" w:rsidRPr="00783E8D" w:rsidRDefault="008B1666">
      <w:pPr>
        <w:pStyle w:val="Odsekzoznamu"/>
        <w:numPr>
          <w:ilvl w:val="2"/>
          <w:numId w:val="7"/>
        </w:numPr>
        <w:spacing w:before="240" w:after="240" w:line="276" w:lineRule="auto"/>
        <w:jc w:val="both"/>
        <w:rPr>
          <w:ins w:id="122" w:author="Autor"/>
          <w:i/>
          <w:color w:val="1F497D"/>
          <w:u w:val="single"/>
        </w:rPr>
        <w:pPrChange w:id="123" w:author="Autor">
          <w:pPr>
            <w:ind w:firstLine="708"/>
            <w:jc w:val="both"/>
          </w:pPr>
        </w:pPrChange>
      </w:pPr>
      <w:ins w:id="124" w:author="Autor">
        <w:r w:rsidRPr="00783E8D">
          <w:rPr>
            <w:i/>
            <w:color w:val="1F497D"/>
            <w:u w:val="single"/>
            <w:rPrChange w:id="125" w:author="Autor">
              <w:rPr>
                <w:color w:val="1F497D"/>
              </w:rPr>
            </w:rPrChange>
          </w:rPr>
          <w:t>Podmienky definované RO vo výzve na základe špecifík jednotlivých OP a nedefinovaných v rámci ostatných kategórií podmienok poskytnutia príspevku</w:t>
        </w:r>
      </w:ins>
    </w:p>
    <w:p w:rsidR="008B1666" w:rsidRPr="00783E8D" w:rsidRDefault="008B1666" w:rsidP="0012695E">
      <w:pPr>
        <w:ind w:firstLine="708"/>
        <w:jc w:val="both"/>
        <w:rPr>
          <w:color w:val="1F497D"/>
          <w:rPrChange w:id="126" w:author="Autor">
            <w:rPr>
              <w:color w:val="1F497D"/>
            </w:rPr>
          </w:rPrChange>
        </w:rPr>
      </w:pPr>
      <w:ins w:id="127" w:author="Autor">
        <w:r w:rsidRPr="00783E8D">
          <w:rPr>
            <w:rPrChange w:id="128" w:author="Autor">
              <w:rPr/>
            </w:rPrChange>
          </w:rPr>
          <w:t>RO v tejto časti definuje podmienky, ktoré vyplývajú zo špecifík OP a nie sú zaradené v rámci ostatných kategórií podmienok poskytnutia príspevku.</w:t>
        </w:r>
      </w:ins>
    </w:p>
    <w:p w:rsidR="00EA0C60" w:rsidRDefault="00E25F33" w:rsidP="000D5D89">
      <w:pPr>
        <w:pStyle w:val="Odsekzoznamu"/>
        <w:numPr>
          <w:ilvl w:val="0"/>
          <w:numId w:val="7"/>
        </w:numPr>
        <w:pBdr>
          <w:top w:val="single" w:sz="4" w:space="1" w:color="auto"/>
          <w:left w:val="single" w:sz="4" w:space="4" w:color="auto"/>
          <w:bottom w:val="single" w:sz="4" w:space="1" w:color="auto"/>
          <w:right w:val="single" w:sz="4" w:space="4" w:color="auto"/>
        </w:pBdr>
        <w:shd w:val="clear" w:color="auto" w:fill="CCC0D9" w:themeFill="accent4" w:themeFillTint="66"/>
        <w:spacing w:before="240" w:after="240" w:line="276" w:lineRule="auto"/>
        <w:jc w:val="center"/>
        <w:rPr>
          <w:b/>
          <w:sz w:val="28"/>
          <w:szCs w:val="28"/>
        </w:rPr>
      </w:pPr>
      <w:r w:rsidRPr="00783E8D">
        <w:rPr>
          <w:b/>
          <w:sz w:val="28"/>
          <w:szCs w:val="28"/>
          <w:rPrChange w:id="129" w:author="Autor">
            <w:rPr>
              <w:b/>
              <w:sz w:val="28"/>
              <w:szCs w:val="28"/>
            </w:rPr>
          </w:rPrChange>
        </w:rPr>
        <w:t>Overovanie podmienok poskytnutia príspevku a ďalšie informácie k</w:t>
      </w:r>
      <w:r>
        <w:rPr>
          <w:b/>
          <w:sz w:val="28"/>
          <w:szCs w:val="28"/>
        </w:rPr>
        <w:t xml:space="preserve"> výzve</w:t>
      </w:r>
    </w:p>
    <w:p w:rsidR="00EA0C60" w:rsidRDefault="00EA0C60" w:rsidP="00142FD9">
      <w:pPr>
        <w:spacing w:before="240" w:after="240"/>
        <w:ind w:firstLine="708"/>
        <w:jc w:val="both"/>
      </w:pPr>
      <w:r>
        <w:t xml:space="preserve">RO v rámci tejto časti zadefinuje informácie týkajúce sa možnosti overenia podmienok poskytnutia príspevku na mieste v súlade s kapitolou 3.2.1.5 (ak relevantné), informácie o plánovanom využití zásobníka projektov (§ 21 zákona č. 292/2014 Z.z.), </w:t>
      </w:r>
      <w:r w:rsidRPr="00EA0C60">
        <w:t>splnenie podmienok, ktorých splnenie žiadateľ musí preukázať pred uzatvorením zmluvy o</w:t>
      </w:r>
      <w:r w:rsidR="00E97CC5">
        <w:t> </w:t>
      </w:r>
      <w:r w:rsidRPr="00EA0C60">
        <w:t>NFP</w:t>
      </w:r>
      <w:r w:rsidR="00E97CC5">
        <w:t>, a pod.</w:t>
      </w:r>
      <w:r w:rsidR="00812AEA">
        <w:t>, informáci</w:t>
      </w:r>
      <w:r w:rsidR="007F30EC">
        <w:t>u</w:t>
      </w:r>
      <w:r w:rsidR="00812AEA">
        <w:t xml:space="preserve"> o zverejňovaných údajoch (§ 48 zákona č. 292/2014 Z.z.).</w:t>
      </w:r>
      <w:r w:rsidR="00E25F33">
        <w:t xml:space="preserve"> V prípade výzvy, ktorá je vyhlasovaná v nadväznosti na výzvu na predkladanie projektových zámerov RO v tejto časti definuje aj rozsah údajov, ktoré nie je možné v porovnaní s posudzovaným projektovým zámerom zmeniť, resp. prípustnú toleranciu zmien (v súlade s kapitolou 3.2.2.2 </w:t>
      </w:r>
      <w:r w:rsidR="008036D1">
        <w:t>ods.</w:t>
      </w:r>
      <w:r w:rsidR="00E25F33">
        <w:t xml:space="preserve"> 5 Systému riadenia EŠIF).</w:t>
      </w:r>
    </w:p>
    <w:p w:rsidR="007F30EC" w:rsidRDefault="007F30EC" w:rsidP="007F30EC">
      <w:pPr>
        <w:pStyle w:val="Odsekzoznamu"/>
        <w:numPr>
          <w:ilvl w:val="0"/>
          <w:numId w:val="7"/>
        </w:numPr>
        <w:pBdr>
          <w:top w:val="single" w:sz="4" w:space="1" w:color="auto"/>
          <w:left w:val="single" w:sz="4" w:space="4" w:color="auto"/>
          <w:bottom w:val="single" w:sz="4" w:space="1" w:color="auto"/>
          <w:right w:val="single" w:sz="4" w:space="4" w:color="auto"/>
        </w:pBdr>
        <w:shd w:val="clear" w:color="auto" w:fill="CCC0D9" w:themeFill="accent4" w:themeFillTint="66"/>
        <w:spacing w:before="240" w:after="240" w:line="276" w:lineRule="auto"/>
        <w:jc w:val="center"/>
        <w:rPr>
          <w:b/>
          <w:sz w:val="28"/>
          <w:szCs w:val="28"/>
        </w:rPr>
      </w:pPr>
      <w:r>
        <w:rPr>
          <w:b/>
          <w:sz w:val="28"/>
          <w:szCs w:val="28"/>
        </w:rPr>
        <w:t>Zmena a zrušenie výzvy</w:t>
      </w:r>
    </w:p>
    <w:p w:rsidR="007F30EC" w:rsidRDefault="007F30EC" w:rsidP="007F30EC">
      <w:pPr>
        <w:spacing w:before="240" w:after="240"/>
        <w:ind w:firstLine="426"/>
        <w:jc w:val="both"/>
        <w:rPr>
          <w:rFonts w:eastAsia="Calibri"/>
          <w:szCs w:val="22"/>
          <w:lang w:eastAsia="en-US"/>
        </w:rPr>
      </w:pPr>
      <w:r w:rsidRPr="00C80FF8">
        <w:rPr>
          <w:rFonts w:eastAsia="Calibri"/>
          <w:szCs w:val="22"/>
          <w:lang w:eastAsia="en-US"/>
        </w:rPr>
        <w:t xml:space="preserve">V nevyhnutných prípadoch, kedy nie je možné </w:t>
      </w:r>
      <w:r>
        <w:rPr>
          <w:rFonts w:eastAsia="Calibri"/>
          <w:szCs w:val="22"/>
          <w:lang w:eastAsia="en-US"/>
        </w:rPr>
        <w:t>posúdiť projektové zámery/konať o Žo</w:t>
      </w:r>
      <w:r w:rsidRPr="00C80FF8">
        <w:rPr>
          <w:rFonts w:eastAsia="Calibri"/>
          <w:szCs w:val="22"/>
          <w:lang w:eastAsia="en-US"/>
        </w:rPr>
        <w:t xml:space="preserve">NFP predložených na základe pôvodne vyhlásenej výzvy, alebo je zmena potrebná za účelom jej </w:t>
      </w:r>
      <w:r w:rsidRPr="00C80FF8">
        <w:t>optimalizácie, resp. vhodnejšieho nastavenia,</w:t>
      </w:r>
      <w:r w:rsidRPr="00C80FF8">
        <w:rPr>
          <w:rFonts w:eastAsia="Calibri"/>
          <w:szCs w:val="22"/>
          <w:lang w:eastAsia="en-US"/>
        </w:rPr>
        <w:t xml:space="preserve"> je RO oprávnený za podmienok stanovených v zákone </w:t>
      </w:r>
      <w:r>
        <w:rPr>
          <w:rFonts w:eastAsia="Calibri"/>
          <w:szCs w:val="22"/>
          <w:lang w:eastAsia="en-US"/>
        </w:rPr>
        <w:t>č. 292/2014 Z.z. o</w:t>
      </w:r>
      <w:r w:rsidRPr="00C80FF8">
        <w:rPr>
          <w:rFonts w:eastAsia="Calibri"/>
          <w:szCs w:val="22"/>
          <w:lang w:eastAsia="en-US"/>
        </w:rPr>
        <w:t xml:space="preserve"> príspevku </w:t>
      </w:r>
      <w:r>
        <w:rPr>
          <w:rFonts w:eastAsia="Calibri"/>
          <w:szCs w:val="22"/>
          <w:lang w:eastAsia="en-US"/>
        </w:rPr>
        <w:t xml:space="preserve">poskytovanom z Európskych štrukturálnych a investičných fondov a o zmene a doplnení niektorých zákonov </w:t>
      </w:r>
      <w:r w:rsidRPr="00C80FF8">
        <w:rPr>
          <w:rFonts w:eastAsia="Calibri"/>
          <w:szCs w:val="22"/>
          <w:lang w:eastAsia="en-US"/>
        </w:rPr>
        <w:t>výzvu zmeniť alebo zrušiť</w:t>
      </w:r>
      <w:r>
        <w:rPr>
          <w:rFonts w:eastAsia="Calibri"/>
          <w:szCs w:val="22"/>
          <w:lang w:eastAsia="en-US"/>
        </w:rPr>
        <w:t>.</w:t>
      </w:r>
    </w:p>
    <w:p w:rsidR="007F30EC" w:rsidRDefault="007F30EC" w:rsidP="007F30EC">
      <w:pPr>
        <w:spacing w:before="240" w:after="240"/>
        <w:jc w:val="both"/>
      </w:pPr>
      <w:r>
        <w:tab/>
        <w:t>RO zverejňuje informácie o zmene alebo zrušení výzvy na svojom webovom sídle.</w:t>
      </w:r>
    </w:p>
    <w:p w:rsidR="007F30EC" w:rsidRDefault="007F30EC" w:rsidP="00142FD9">
      <w:pPr>
        <w:spacing w:before="240" w:after="240"/>
        <w:jc w:val="both"/>
      </w:pPr>
      <w:r>
        <w:tab/>
        <w:t>RO uvedie bližšie náležitosti spojené s procesom zmeny alebo zrušenia výzvy v súlade s ustanoveniami zákona č. 292/2014 Z.z. a kapitoly 3.1.1.1 Systému riadenia EŠIF.</w:t>
      </w:r>
    </w:p>
    <w:p w:rsidR="00B56CB6" w:rsidRDefault="00B56CB6" w:rsidP="000D5D89">
      <w:pPr>
        <w:pStyle w:val="Odsekzoznamu"/>
        <w:numPr>
          <w:ilvl w:val="0"/>
          <w:numId w:val="7"/>
        </w:numPr>
        <w:pBdr>
          <w:top w:val="single" w:sz="4" w:space="1" w:color="auto"/>
          <w:left w:val="single" w:sz="4" w:space="4" w:color="auto"/>
          <w:bottom w:val="single" w:sz="4" w:space="1" w:color="auto"/>
          <w:right w:val="single" w:sz="4" w:space="4" w:color="auto"/>
        </w:pBdr>
        <w:shd w:val="clear" w:color="auto" w:fill="CCC0D9" w:themeFill="accent4" w:themeFillTint="66"/>
        <w:spacing w:before="240" w:after="200" w:line="276" w:lineRule="auto"/>
        <w:jc w:val="center"/>
        <w:rPr>
          <w:b/>
          <w:sz w:val="28"/>
          <w:szCs w:val="28"/>
        </w:rPr>
      </w:pPr>
      <w:r>
        <w:rPr>
          <w:b/>
          <w:sz w:val="28"/>
          <w:szCs w:val="28"/>
        </w:rPr>
        <w:lastRenderedPageBreak/>
        <w:t>Prílohy výzvy</w:t>
      </w:r>
    </w:p>
    <w:p w:rsidR="00B56CB6" w:rsidRDefault="00B56CB6" w:rsidP="00B56CB6">
      <w:pPr>
        <w:pStyle w:val="Odsekzoznamu"/>
        <w:jc w:val="both"/>
        <w:rPr>
          <w:bCs/>
          <w:iCs/>
          <w:szCs w:val="22"/>
        </w:rPr>
      </w:pPr>
    </w:p>
    <w:p w:rsidR="00B56CB6" w:rsidRDefault="00B56CB6" w:rsidP="00B56CB6">
      <w:pPr>
        <w:pStyle w:val="Odsekzoznamu"/>
        <w:numPr>
          <w:ilvl w:val="0"/>
          <w:numId w:val="11"/>
        </w:numPr>
        <w:spacing w:after="200" w:line="276" w:lineRule="auto"/>
        <w:jc w:val="both"/>
        <w:rPr>
          <w:bCs/>
          <w:iCs/>
        </w:rPr>
      </w:pPr>
      <w:r>
        <w:rPr>
          <w:bCs/>
          <w:iCs/>
        </w:rPr>
        <w:t>Formulár ŽoNFP</w:t>
      </w:r>
    </w:p>
    <w:p w:rsidR="00B56CB6" w:rsidRDefault="00B56CB6" w:rsidP="00B56CB6">
      <w:pPr>
        <w:pStyle w:val="Odsekzoznamu"/>
        <w:numPr>
          <w:ilvl w:val="0"/>
          <w:numId w:val="11"/>
        </w:numPr>
        <w:spacing w:after="200" w:line="276" w:lineRule="auto"/>
        <w:jc w:val="both"/>
      </w:pPr>
      <w:r>
        <w:rPr>
          <w:bCs/>
          <w:iCs/>
        </w:rPr>
        <w:t>Príručka pre žiadateľa</w:t>
      </w:r>
    </w:p>
    <w:p w:rsidR="00B56CB6" w:rsidRDefault="00B56CB6" w:rsidP="00B56CB6">
      <w:pPr>
        <w:pStyle w:val="Odsekzoznamu"/>
        <w:numPr>
          <w:ilvl w:val="0"/>
          <w:numId w:val="11"/>
        </w:numPr>
        <w:spacing w:after="200" w:line="276" w:lineRule="auto"/>
        <w:jc w:val="both"/>
      </w:pPr>
      <w:r>
        <w:rPr>
          <w:bCs/>
          <w:iCs/>
        </w:rPr>
        <w:t xml:space="preserve">Schéma </w:t>
      </w:r>
      <w:r w:rsidR="00776B22">
        <w:rPr>
          <w:bCs/>
          <w:iCs/>
        </w:rPr>
        <w:t xml:space="preserve">štátnej </w:t>
      </w:r>
      <w:r>
        <w:rPr>
          <w:bCs/>
          <w:iCs/>
        </w:rPr>
        <w:t>pomoci</w:t>
      </w:r>
      <w:r w:rsidR="00776B22">
        <w:rPr>
          <w:bCs/>
          <w:iCs/>
        </w:rPr>
        <w:t xml:space="preserve">/pomoci </w:t>
      </w:r>
      <w:proofErr w:type="spellStart"/>
      <w:r w:rsidR="00776B22">
        <w:rPr>
          <w:bCs/>
          <w:iCs/>
        </w:rPr>
        <w:t>de</w:t>
      </w:r>
      <w:proofErr w:type="spellEnd"/>
      <w:r w:rsidR="00776B22">
        <w:rPr>
          <w:bCs/>
          <w:iCs/>
        </w:rPr>
        <w:t xml:space="preserve"> </w:t>
      </w:r>
      <w:proofErr w:type="spellStart"/>
      <w:r w:rsidR="00776B22">
        <w:rPr>
          <w:bCs/>
          <w:iCs/>
        </w:rPr>
        <w:t>minimis</w:t>
      </w:r>
      <w:proofErr w:type="spellEnd"/>
      <w:r>
        <w:rPr>
          <w:bCs/>
          <w:iCs/>
        </w:rPr>
        <w:t xml:space="preserve"> (ak relevantné v prípade odkazu na dokument vo výzve)</w:t>
      </w:r>
    </w:p>
    <w:p w:rsidR="00B56CB6" w:rsidRDefault="00B56CB6" w:rsidP="00B56CB6">
      <w:pPr>
        <w:pStyle w:val="Odsekzoznamu"/>
        <w:numPr>
          <w:ilvl w:val="0"/>
          <w:numId w:val="11"/>
        </w:numPr>
        <w:spacing w:after="200" w:line="276" w:lineRule="auto"/>
        <w:jc w:val="both"/>
        <w:rPr>
          <w:bCs/>
          <w:iCs/>
        </w:rPr>
      </w:pPr>
      <w:r>
        <w:rPr>
          <w:bCs/>
          <w:iCs/>
        </w:rPr>
        <w:t>Zoznam merateľných ukazovateľov</w:t>
      </w:r>
      <w:r w:rsidR="0032281B">
        <w:rPr>
          <w:bCs/>
          <w:iCs/>
        </w:rPr>
        <w:t>, vrátane ukazovateľov relevantných k HP (ak relevantné)</w:t>
      </w:r>
      <w:r>
        <w:rPr>
          <w:b/>
        </w:rPr>
        <w:t xml:space="preserve"> </w:t>
      </w:r>
    </w:p>
    <w:p w:rsidR="00B56CB6" w:rsidRPr="00142FD9" w:rsidRDefault="00B56CB6" w:rsidP="00B56CB6">
      <w:pPr>
        <w:pStyle w:val="Odsekzoznamu"/>
        <w:numPr>
          <w:ilvl w:val="0"/>
          <w:numId w:val="11"/>
        </w:numPr>
        <w:spacing w:after="200" w:line="276" w:lineRule="auto"/>
        <w:jc w:val="both"/>
      </w:pPr>
      <w:r>
        <w:rPr>
          <w:rFonts w:eastAsia="Calibri"/>
          <w:bCs/>
          <w:iCs/>
        </w:rPr>
        <w:t xml:space="preserve">Predbežná informácia pre žiadateľov podľa čl. 13 Nariadenia Komisie (ES, </w:t>
      </w:r>
      <w:proofErr w:type="spellStart"/>
      <w:r>
        <w:rPr>
          <w:rFonts w:eastAsia="Calibri"/>
          <w:bCs/>
          <w:iCs/>
        </w:rPr>
        <w:t>Euroatom</w:t>
      </w:r>
      <w:proofErr w:type="spellEnd"/>
      <w:r>
        <w:rPr>
          <w:rFonts w:eastAsia="Calibri"/>
          <w:bCs/>
          <w:iCs/>
        </w:rPr>
        <w:t>) č. 1302/2008 o centrálnej databáze vylúčených subjektov</w:t>
      </w:r>
    </w:p>
    <w:p w:rsidR="004147E4" w:rsidRDefault="004147E4" w:rsidP="004147E4">
      <w:pPr>
        <w:pStyle w:val="Odsekzoznamu"/>
        <w:numPr>
          <w:ilvl w:val="0"/>
          <w:numId w:val="11"/>
        </w:numPr>
        <w:spacing w:after="200" w:line="276" w:lineRule="auto"/>
        <w:jc w:val="both"/>
      </w:pPr>
      <w:r>
        <w:t xml:space="preserve">Identifikácia oblastí podpory, kde budú EŠIF a ostatné nástroje podpory použité synergickým a komplementárnym spôsobom (relevantné </w:t>
      </w:r>
      <w:r w:rsidR="00115011">
        <w:t>iba pre výzvy na predkladanie projektových zámerov</w:t>
      </w:r>
      <w:r>
        <w:t>/výzvy/vyzvania s identifikovaným možným prienikom oblastí podpory v súlade s PD a OP)</w:t>
      </w:r>
    </w:p>
    <w:p w:rsidR="00B56CB6" w:rsidRDefault="00B56CB6" w:rsidP="00B56CB6">
      <w:pPr>
        <w:pStyle w:val="Odsekzoznamu"/>
        <w:numPr>
          <w:ilvl w:val="0"/>
          <w:numId w:val="11"/>
        </w:numPr>
        <w:spacing w:after="200" w:line="276" w:lineRule="auto"/>
        <w:jc w:val="both"/>
      </w:pPr>
      <w:r>
        <w:rPr>
          <w:bCs/>
          <w:iCs/>
        </w:rPr>
        <w:t>Ďalšie prílohy (ak relevantné).</w:t>
      </w:r>
    </w:p>
    <w:p w:rsidR="00B56CB6" w:rsidRDefault="00B56CB6" w:rsidP="00B56CB6"/>
    <w:p w:rsidR="00071CD7" w:rsidRPr="005B1203" w:rsidRDefault="00071CD7" w:rsidP="00B56CB6">
      <w:pPr>
        <w:jc w:val="center"/>
        <w:outlineLvl w:val="0"/>
      </w:pPr>
    </w:p>
    <w:sectPr w:rsidR="00071CD7" w:rsidRPr="005B1203" w:rsidSect="009F5516">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5A64" w:rsidRDefault="00A45A64" w:rsidP="00B948E0">
      <w:r>
        <w:separator/>
      </w:r>
    </w:p>
  </w:endnote>
  <w:endnote w:type="continuationSeparator" w:id="0">
    <w:p w:rsidR="00A45A64" w:rsidRDefault="00A45A64" w:rsidP="00B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71E" w:rsidRDefault="005B371E" w:rsidP="005B371E">
    <w:pPr>
      <w:pStyle w:val="Pta"/>
      <w:jc w:val="right"/>
    </w:pPr>
    <w:r>
      <w:rPr>
        <w:noProof/>
      </w:rPr>
      <mc:AlternateContent>
        <mc:Choice Requires="wps">
          <w:drawing>
            <wp:anchor distT="0" distB="0" distL="114300" distR="114300" simplePos="0" relativeHeight="251658240" behindDoc="0" locked="0" layoutInCell="1" allowOverlap="1" wp14:anchorId="048E62E3" wp14:editId="657452FD">
              <wp:simplePos x="0" y="0"/>
              <wp:positionH relativeFrom="column">
                <wp:posOffset>-4445</wp:posOffset>
              </wp:positionH>
              <wp:positionV relativeFrom="paragraph">
                <wp:posOffset>151130</wp:posOffset>
              </wp:positionV>
              <wp:extent cx="5762625" cy="9525"/>
              <wp:effectExtent l="57150" t="38100" r="47625" b="85725"/>
              <wp:wrapNone/>
              <wp:docPr id="6" name="Rovná spojnica 6"/>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Rovná spojnica 6"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" strokecolor="#8064a2 [3207]" strokeweight="3pt">
              <v:shadow on="t" color="black" opacity="22937f" origin=",.5" offset="0,.63889mm"/>
            </v:line>
          </w:pict>
        </mc:Fallback>
      </mc:AlternateContent>
    </w:r>
    <w:r>
      <w:t xml:space="preserve"> </w:t>
    </w:r>
  </w:p>
  <w:p w:rsidR="005B371E" w:rsidRDefault="005B371E" w:rsidP="005B371E">
    <w:pPr>
      <w:pStyle w:val="Pta"/>
      <w:jc w:val="right"/>
    </w:pPr>
    <w:r>
      <w:rPr>
        <w:noProof/>
      </w:rPr>
      <w:drawing>
        <wp:anchor distT="0" distB="0" distL="114300" distR="114300" simplePos="0" relativeHeight="251659264" behindDoc="1" locked="0" layoutInCell="1" allowOverlap="1" wp14:anchorId="3AA09A6A" wp14:editId="3E509A91">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pic:spPr>
              </pic:pic>
            </a:graphicData>
          </a:graphic>
          <wp14:sizeRelH relativeFrom="page">
            <wp14:pctWidth>0</wp14:pctWidth>
          </wp14:sizeRelH>
          <wp14:sizeRelV relativeFrom="page">
            <wp14:pctHeight>0</wp14:pctHeight>
          </wp14:sizeRelV>
        </wp:anchor>
      </w:drawing>
    </w:r>
    <w:r>
      <w:t xml:space="preserve">Strana </w:t>
    </w:r>
    <w:sdt>
      <w:sdtPr>
        <w:id w:val="-2069095064"/>
        <w:docPartObj>
          <w:docPartGallery w:val="Page Numbers (Bottom of Page)"/>
          <w:docPartUnique/>
        </w:docPartObj>
      </w:sdtPr>
      <w:sdtEndPr/>
      <w:sdtContent>
        <w:r>
          <w:fldChar w:fldCharType="begin"/>
        </w:r>
        <w:r>
          <w:instrText>PAGE   \* MERGEFORMAT</w:instrText>
        </w:r>
        <w:r>
          <w:fldChar w:fldCharType="separate"/>
        </w:r>
        <w:r w:rsidR="00783E8D">
          <w:rPr>
            <w:noProof/>
          </w:rPr>
          <w:t>2</w:t>
        </w:r>
        <w:r>
          <w:fldChar w:fldCharType="end"/>
        </w:r>
      </w:sdtContent>
    </w:sdt>
  </w:p>
  <w:p w:rsidR="005B371E" w:rsidRDefault="005B371E" w:rsidP="005B371E">
    <w:pPr>
      <w:pStyle w:val="Pta"/>
    </w:pPr>
  </w:p>
  <w:p w:rsidR="005B371E" w:rsidRDefault="005B371E">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71E" w:rsidRDefault="005B371E" w:rsidP="005B371E">
    <w:pPr>
      <w:pStyle w:val="Pta"/>
      <w:jc w:val="right"/>
    </w:pPr>
    <w:r>
      <w:rPr>
        <w:noProof/>
      </w:rPr>
      <mc:AlternateContent>
        <mc:Choice Requires="wps">
          <w:drawing>
            <wp:anchor distT="0" distB="0" distL="114300" distR="114300" simplePos="0" relativeHeight="251656192" behindDoc="0" locked="0" layoutInCell="1" allowOverlap="1" wp14:anchorId="48F1499C" wp14:editId="6BA1B11F">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Rovná spojnica 4" o:spid="_x0000_s1026" style="position:absolute;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" strokecolor="#8064a2 [3207]" strokeweight="3pt">
              <v:shadow on="t" color="black" opacity="22937f" origin=",.5" offset="0,.63889mm"/>
            </v:line>
          </w:pict>
        </mc:Fallback>
      </mc:AlternateContent>
    </w:r>
    <w:r>
      <w:t xml:space="preserve"> </w:t>
    </w:r>
  </w:p>
  <w:p w:rsidR="005B371E" w:rsidRDefault="005B371E" w:rsidP="005B371E">
    <w:pPr>
      <w:pStyle w:val="Pta"/>
      <w:jc w:val="right"/>
    </w:pPr>
    <w:r>
      <w:rPr>
        <w:noProof/>
      </w:rPr>
      <w:drawing>
        <wp:anchor distT="0" distB="0" distL="114300" distR="114300" simplePos="0" relativeHeight="251657216" behindDoc="1" locked="0" layoutInCell="1" allowOverlap="1" wp14:anchorId="3514EF18" wp14:editId="7F2536DE">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pic:spPr>
              </pic:pic>
            </a:graphicData>
          </a:graphic>
          <wp14:sizeRelH relativeFrom="page">
            <wp14:pctWidth>0</wp14:pctWidth>
          </wp14:sizeRelH>
          <wp14:sizeRelV relativeFrom="page">
            <wp14:pctHeight>0</wp14:pctHeight>
          </wp14:sizeRelV>
        </wp:anchor>
      </w:drawing>
    </w:r>
    <w:r>
      <w:t xml:space="preserve">Strana </w:t>
    </w:r>
    <w:sdt>
      <w:sdtPr>
        <w:id w:val="320479949"/>
        <w:docPartObj>
          <w:docPartGallery w:val="Page Numbers (Bottom of Page)"/>
          <w:docPartUnique/>
        </w:docPartObj>
      </w:sdtPr>
      <w:sdtEndPr/>
      <w:sdtContent>
        <w:r>
          <w:fldChar w:fldCharType="begin"/>
        </w:r>
        <w:r>
          <w:instrText>PAGE   \* MERGEFORMAT</w:instrText>
        </w:r>
        <w:r>
          <w:fldChar w:fldCharType="separate"/>
        </w:r>
        <w:r>
          <w:rPr>
            <w:noProof/>
          </w:rPr>
          <w:t>2</w:t>
        </w:r>
        <w:r>
          <w:fldChar w:fldCharType="end"/>
        </w:r>
      </w:sdtContent>
    </w:sdt>
  </w:p>
  <w:p w:rsidR="005B371E" w:rsidRDefault="005B371E" w:rsidP="005B371E">
    <w:pPr>
      <w:pStyle w:val="Pta"/>
    </w:pPr>
  </w:p>
  <w:p w:rsidR="005B371E" w:rsidRDefault="005B371E">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5A64" w:rsidRDefault="00A45A64" w:rsidP="00B948E0">
      <w:r>
        <w:separator/>
      </w:r>
    </w:p>
  </w:footnote>
  <w:footnote w:type="continuationSeparator" w:id="0">
    <w:p w:rsidR="00A45A64" w:rsidRDefault="00A45A64" w:rsidP="00B948E0">
      <w:r>
        <w:continuationSeparator/>
      </w:r>
    </w:p>
  </w:footnote>
  <w:footnote w:id="1">
    <w:p w:rsidR="005835A6" w:rsidRDefault="005835A6" w:rsidP="000D5D89">
      <w:pPr>
        <w:pStyle w:val="Textpoznmkypodiarou"/>
        <w:jc w:val="both"/>
      </w:pPr>
      <w:r>
        <w:rPr>
          <w:rStyle w:val="Odkaznapoznmkupodiarou"/>
        </w:rPr>
        <w:footnoteRef/>
      </w:r>
      <w:r>
        <w:t xml:space="preserve"> V</w:t>
      </w:r>
      <w:r w:rsidRPr="005835A6">
        <w:t>zorový formulár sa primerane vzťahuje na výzvu na predkladanie projektových zámerov</w:t>
      </w:r>
      <w:r>
        <w:t xml:space="preserve"> v súlade s ustanovením kapitoly 3.1.2, </w:t>
      </w:r>
      <w:r w:rsidR="008036D1">
        <w:t xml:space="preserve">ods. </w:t>
      </w:r>
      <w:r>
        <w:t>4  Systému riadenia EŠIF</w:t>
      </w:r>
    </w:p>
  </w:footnote>
  <w:footnote w:id="2">
    <w:p w:rsidR="00B56CB6" w:rsidRDefault="00B56CB6" w:rsidP="00142FD9">
      <w:pPr>
        <w:pStyle w:val="Textpoznmkypodiarou"/>
        <w:jc w:val="both"/>
      </w:pPr>
      <w:r>
        <w:rPr>
          <w:rStyle w:val="Odkaznapoznmkupodiarou"/>
        </w:rPr>
        <w:footnoteRef/>
      </w:r>
      <w:r>
        <w:t xml:space="preserve"> V texte vzoru sa ďalej pre označenie všetkých typov využíva iba spoločné označenie ,,výzva“, ktoré RO upraví v závislosti od toho, či bude vyhlasovaná, výzva na predkladanie projektových zámerov/výzva/ vyzvanie</w:t>
      </w:r>
    </w:p>
  </w:footnote>
  <w:footnote w:id="3">
    <w:p w:rsidR="00B56CB6" w:rsidRDefault="00B56CB6" w:rsidP="00B56CB6">
      <w:pPr>
        <w:pStyle w:val="Textpoznmkypodiarou"/>
        <w:jc w:val="both"/>
      </w:pPr>
      <w:r>
        <w:rPr>
          <w:rStyle w:val="Odkaznapoznmkupodiarou"/>
        </w:rPr>
        <w:footnoteRef/>
      </w:r>
      <w:r>
        <w:t xml:space="preserve"> Uvedie sa dátum alebo skutočnosť, na základe ktorej bude výzva uzavretá</w:t>
      </w:r>
    </w:p>
  </w:footnote>
  <w:footnote w:id="4">
    <w:p w:rsidR="000850B0" w:rsidRDefault="000850B0" w:rsidP="000850B0">
      <w:pPr>
        <w:pStyle w:val="Textpoznmkypodiarou"/>
        <w:jc w:val="both"/>
      </w:pPr>
      <w:ins w:id="10" w:author="Autor">
        <w:r w:rsidRPr="00783E8D">
          <w:rPr>
            <w:rStyle w:val="Odkaznapoznmkupodiarou"/>
          </w:rPr>
          <w:footnoteRef/>
        </w:r>
        <w:r w:rsidRPr="00783E8D">
          <w:t xml:space="preserve"> RO je oprávnený rozsah podmienok poskytnutia príspevku a ich konkrétny obsah upraviť v závislosti od relevantnosti v súlade s kapitolou 2.4.2 Systému riadenia EŠIF. RO pri definovan</w:t>
        </w:r>
        <w:r w:rsidRPr="00783E8D">
          <w:rPr>
            <w:rPrChange w:id="11" w:author="Autor">
              <w:rPr/>
            </w:rPrChange>
          </w:rPr>
          <w:t>í obsahu jednotlivých podmienok poskytnutia príspevku pr</w:t>
        </w:r>
        <w:r w:rsidR="00C7360B" w:rsidRPr="00783E8D">
          <w:rPr>
            <w:rPrChange w:id="12" w:author="Autor">
              <w:rPr>
                <w:sz w:val="24"/>
                <w:szCs w:val="24"/>
              </w:rPr>
            </w:rPrChange>
          </w:rPr>
          <w:t>i</w:t>
        </w:r>
        <w:del w:id="13" w:author="Autor">
          <w:r w:rsidRPr="00783E8D" w:rsidDel="00C7360B">
            <w:rPr>
              <w:rPrChange w:id="14" w:author="Autor">
                <w:rPr>
                  <w:sz w:val="24"/>
                  <w:szCs w:val="24"/>
                </w:rPr>
              </w:rPrChange>
            </w:rPr>
            <w:delText>e</w:delText>
          </w:r>
        </w:del>
        <w:r w:rsidRPr="00783E8D">
          <w:rPr>
            <w:rPrChange w:id="15" w:author="Autor">
              <w:rPr>
                <w:sz w:val="24"/>
                <w:szCs w:val="24"/>
              </w:rPr>
            </w:rPrChange>
          </w:rPr>
          <w:t>hliada</w:t>
        </w:r>
        <w:r w:rsidRPr="00783E8D">
          <w:t xml:space="preserve"> na charakter a špecifiká OP, pričom RO je povinný zabezpečiť, aby každá výzva vždy obsahovala všetky povinné kategórie podmienok poskytnutia príspevku stanovené v § 17 ods. 3 zákona č. 292/20</w:t>
        </w:r>
        <w:r w:rsidRPr="00783E8D">
          <w:rPr>
            <w:rPrChange w:id="16" w:author="Autor">
              <w:rPr/>
            </w:rPrChange>
          </w:rPr>
          <w:t>14 Z. z., t.j. povinnými kategóriami podmienok poskytnutia príspevku sú: oprávnenosť žiadateľa, oprávnenosť aktivít realizácie projektu, oprávnenosť výdavkov realizácie projektu, oprávnenosť miesta realizácie projekt</w:t>
        </w:r>
        <w:r w:rsidR="003D0DF0" w:rsidRPr="00783E8D">
          <w:rPr>
            <w:rPrChange w:id="17" w:author="Autor">
              <w:rPr>
                <w:sz w:val="24"/>
                <w:szCs w:val="24"/>
              </w:rPr>
            </w:rPrChange>
          </w:rPr>
          <w:t>u</w:t>
        </w:r>
        <w:del w:id="18" w:author="Autor">
          <w:r w:rsidRPr="00783E8D" w:rsidDel="003D0DF0">
            <w:rPr>
              <w:rPrChange w:id="19" w:author="Autor">
                <w:rPr>
                  <w:sz w:val="24"/>
                  <w:szCs w:val="24"/>
                </w:rPr>
              </w:rPrChange>
            </w:rPr>
            <w:delText>om</w:delText>
          </w:r>
        </w:del>
        <w:r w:rsidRPr="00783E8D">
          <w:t>, kritériá pre výber projektov, spôsob financovania a splnenie podmienok ustanovených v osobitných predpisoch. V rámci týchto povinných kategórií podmienok poskytnutia príspevku RO definuje znenie konkrétnych podmienok v</w:t>
        </w:r>
        <w:r w:rsidR="000769B9" w:rsidRPr="00783E8D">
          <w:rPr>
            <w:rPrChange w:id="20" w:author="Autor">
              <w:rPr/>
            </w:rPrChange>
          </w:rPr>
          <w:t> závislosti od konkrétnej výzvy a špecifík OP</w:t>
        </w:r>
        <w:r w:rsidRPr="00783E8D">
          <w:rPr>
            <w:rPrChange w:id="21" w:author="Autor">
              <w:rPr/>
            </w:rPrChange>
          </w:rPr>
          <w:t>.</w:t>
        </w:r>
      </w:ins>
    </w:p>
  </w:footnote>
  <w:footnote w:id="5">
    <w:p w:rsidR="009C7A22" w:rsidDel="005C6B60" w:rsidRDefault="009C7A22" w:rsidP="009C7A22">
      <w:pPr>
        <w:pStyle w:val="Textpoznmkypodiarou"/>
        <w:jc w:val="both"/>
        <w:rPr>
          <w:del w:id="84" w:author="Autor"/>
        </w:rPr>
      </w:pPr>
      <w:del w:id="85" w:author="Autor">
        <w:r w:rsidDel="005C6B60">
          <w:rPr>
            <w:rStyle w:val="Odkaznapoznmkupodiarou"/>
          </w:rPr>
          <w:footnoteRef/>
        </w:r>
        <w:r w:rsidDel="005C6B60">
          <w:delText xml:space="preserve"> V nadväznosti na </w:delText>
        </w:r>
        <w:r w:rsidRPr="009C7A22" w:rsidDel="005C6B60">
          <w:delText>zákon...z 15. 10. 2014, ktorým sa mení a dopĺňa zákon č. 539/2008 Z. z. o podpore regionálneho rozvoja, sa v § 7  vypúšťajú odseky 4 a 5 a doterajšie odseky 6 až 8 sa</w:delText>
        </w:r>
        <w:r w:rsidDel="005C6B60">
          <w:delText xml:space="preserve"> označujú ako 4 až 6 </w:delText>
        </w:r>
        <w:r w:rsidRPr="009C7A22" w:rsidDel="005C6B60">
          <w:delText>a v § 8 sa vypúšťajú odseky 4 a 5. Doterajšie odseky 6 až 8 sa označujú ako odseky 4 až 6.</w:delText>
        </w:r>
        <w:r w:rsidDel="005C6B60">
          <w:delText xml:space="preserve"> Po nadobudnutí účinnosti uvedenej novely zákona RO zabezpečí vo výzve zapracovanie aktuálnych odkazov na platnú právnu. </w:delText>
        </w:r>
      </w:del>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52A3" w:rsidRDefault="002D52A3" w:rsidP="002D52A3">
    <w:pPr>
      <w:pStyle w:val="Hlavika"/>
    </w:pPr>
    <w:r>
      <w:rPr>
        <w:noProof/>
      </w:rPr>
      <mc:AlternateContent>
        <mc:Choice Requires="wps">
          <w:drawing>
            <wp:anchor distT="0" distB="0" distL="114300" distR="114300" simplePos="0" relativeHeight="251661312" behindDoc="0" locked="0" layoutInCell="1" allowOverlap="1" wp14:anchorId="5D6437AB" wp14:editId="68B87F26">
              <wp:simplePos x="0" y="0"/>
              <wp:positionH relativeFrom="column">
                <wp:posOffset>-4445</wp:posOffset>
              </wp:positionH>
              <wp:positionV relativeFrom="paragraph">
                <wp:posOffset>135255</wp:posOffset>
              </wp:positionV>
              <wp:extent cx="5762625" cy="9525"/>
              <wp:effectExtent l="57150" t="38100" r="47625" b="85725"/>
              <wp:wrapNone/>
              <wp:docPr id="8" name="Rovná spojnica 8"/>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Rovná spojnica 8"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" strokecolor="#8064a2 [3207]" strokeweight="3pt">
              <v:shadow on="t" color="black" opacity="22937f" origin=",.5" offset="0,.63889mm"/>
            </v:line>
          </w:pict>
        </mc:Fallback>
      </mc:AlternateContent>
    </w:r>
  </w:p>
  <w:sdt>
    <w:sdtPr>
      <w:rPr>
        <w:szCs w:val="20"/>
      </w:rPr>
      <w:id w:val="2070840989"/>
      <w:placeholder>
        <w:docPart w:val="D7026D6973BF49DC8B610C150BD31AA4"/>
      </w:placeholder>
      <w:date w:fullDate="2015-11-30T00:00:00Z">
        <w:dateFormat w:val="dd.MM.yyyy"/>
        <w:lid w:val="sk-SK"/>
        <w:storeMappedDataAs w:val="dateTime"/>
        <w:calendar w:val="gregorian"/>
      </w:date>
    </w:sdtPr>
    <w:sdtEndPr/>
    <w:sdtContent>
      <w:p w:rsidR="002D52A3" w:rsidRDefault="00A80D8A" w:rsidP="002D52A3">
        <w:pPr>
          <w:pStyle w:val="Hlavika"/>
          <w:jc w:val="right"/>
        </w:pPr>
        <w:ins w:id="8" w:author="Autor">
          <w:r>
            <w:rPr>
              <w:szCs w:val="20"/>
            </w:rPr>
            <w:t>30.11.2015</w:t>
          </w:r>
        </w:ins>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A29" w:rsidRDefault="00B56CB6">
    <w:pPr>
      <w:pStyle w:val="Hlavika"/>
    </w:pPr>
    <w:r>
      <w:t>Výzva na predkladanie projektových zámerov/výzva/ vyzvanie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0554C"/>
    <w:multiLevelType w:val="hybridMultilevel"/>
    <w:tmpl w:val="B4EE9E94"/>
    <w:lvl w:ilvl="0" w:tplc="35125BF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133D4A2B"/>
    <w:multiLevelType w:val="hybridMultilevel"/>
    <w:tmpl w:val="D060A6AC"/>
    <w:lvl w:ilvl="0" w:tplc="AA680A72">
      <w:start w:val="1"/>
      <w:numFmt w:val="upperLetter"/>
      <w:lvlText w:val="%1."/>
      <w:lvlJc w:val="left"/>
      <w:pPr>
        <w:ind w:left="720" w:hanging="360"/>
      </w:pPr>
      <w:rPr>
        <w:rFonts w:cs="Times New Roman"/>
        <w:b/>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
    <w:nsid w:val="16C83644"/>
    <w:multiLevelType w:val="hybridMultilevel"/>
    <w:tmpl w:val="8D4E4B4E"/>
    <w:lvl w:ilvl="0" w:tplc="AED25B50">
      <w:start w:val="3"/>
      <w:numFmt w:val="bullet"/>
      <w:lvlText w:val="-"/>
      <w:lvlJc w:val="left"/>
      <w:pPr>
        <w:ind w:left="720" w:hanging="360"/>
      </w:pPr>
      <w:rPr>
        <w:rFonts w:ascii="Times New Roman" w:eastAsiaTheme="minorEastAsia"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4">
    <w:nsid w:val="1D6443D7"/>
    <w:multiLevelType w:val="hybridMultilevel"/>
    <w:tmpl w:val="A6744F24"/>
    <w:lvl w:ilvl="0" w:tplc="82E86998">
      <w:start w:val="1"/>
      <w:numFmt w:val="decimal"/>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abstractNum w:abstractNumId="5">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6">
    <w:nsid w:val="345F5666"/>
    <w:multiLevelType w:val="hybridMultilevel"/>
    <w:tmpl w:val="E9CCCC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35693E92"/>
    <w:multiLevelType w:val="hybridMultilevel"/>
    <w:tmpl w:val="5CDAA336"/>
    <w:lvl w:ilvl="0" w:tplc="82E86998">
      <w:start w:val="1"/>
      <w:numFmt w:val="decimal"/>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abstractNum w:abstractNumId="8">
    <w:nsid w:val="3BC47EED"/>
    <w:multiLevelType w:val="hybridMultilevel"/>
    <w:tmpl w:val="B5924722"/>
    <w:lvl w:ilvl="0" w:tplc="163C7B46">
      <w:start w:val="1"/>
      <w:numFmt w:val="lowerLetter"/>
      <w:lvlText w:val="%1.)"/>
      <w:lvlJc w:val="left"/>
      <w:pPr>
        <w:ind w:left="1200" w:hanging="84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4BDC0A17"/>
    <w:multiLevelType w:val="hybridMultilevel"/>
    <w:tmpl w:val="657A7778"/>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1">
    <w:nsid w:val="5D653396"/>
    <w:multiLevelType w:val="multilevel"/>
    <w:tmpl w:val="AF0284AA"/>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u w:val="none"/>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67626685"/>
    <w:multiLevelType w:val="hybridMultilevel"/>
    <w:tmpl w:val="664616F4"/>
    <w:lvl w:ilvl="0" w:tplc="AA680A72">
      <w:start w:val="1"/>
      <w:numFmt w:val="upperLetter"/>
      <w:lvlText w:val="%1."/>
      <w:lvlJc w:val="left"/>
      <w:pPr>
        <w:ind w:left="720" w:hanging="360"/>
      </w:pPr>
      <w:rPr>
        <w:rFonts w:cs="Times New Roman"/>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3">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4">
    <w:nsid w:val="77012516"/>
    <w:multiLevelType w:val="hybridMultilevel"/>
    <w:tmpl w:val="F7202C1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5">
    <w:nsid w:val="77722578"/>
    <w:multiLevelType w:val="hybridMultilevel"/>
    <w:tmpl w:val="6A76A118"/>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9"/>
  </w:num>
  <w:num w:numId="3">
    <w:abstractNumId w:val="1"/>
  </w:num>
  <w:num w:numId="4">
    <w:abstractNumId w:val="14"/>
  </w:num>
  <w:num w:numId="5">
    <w:abstractNumId w:val="8"/>
  </w:num>
  <w:num w:numId="6">
    <w:abstractNumId w:val="15"/>
  </w:num>
  <w:num w:numId="7">
    <w:abstractNumId w:val="11"/>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3"/>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4"/>
  </w:num>
  <w:num w:numId="14">
    <w:abstractNumId w:val="2"/>
  </w:num>
  <w:num w:numId="15">
    <w:abstractNumId w:val="5"/>
  </w:num>
  <w:num w:numId="16">
    <w:abstractNumId w:val="0"/>
  </w:num>
  <w:num w:numId="17">
    <w:abstractNumId w:val="7"/>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trackRevisions/>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B6"/>
    <w:rsid w:val="00050728"/>
    <w:rsid w:val="00066955"/>
    <w:rsid w:val="00071088"/>
    <w:rsid w:val="00071CD7"/>
    <w:rsid w:val="000769B9"/>
    <w:rsid w:val="000850B0"/>
    <w:rsid w:val="00096F23"/>
    <w:rsid w:val="000C19BB"/>
    <w:rsid w:val="000D298C"/>
    <w:rsid w:val="000D5D89"/>
    <w:rsid w:val="000D6B86"/>
    <w:rsid w:val="000E2AA4"/>
    <w:rsid w:val="000F7C94"/>
    <w:rsid w:val="00115011"/>
    <w:rsid w:val="00116F61"/>
    <w:rsid w:val="0012695E"/>
    <w:rsid w:val="00130CF1"/>
    <w:rsid w:val="00142FD9"/>
    <w:rsid w:val="0014641E"/>
    <w:rsid w:val="0015233E"/>
    <w:rsid w:val="00171B58"/>
    <w:rsid w:val="00173917"/>
    <w:rsid w:val="001873B5"/>
    <w:rsid w:val="001B038D"/>
    <w:rsid w:val="001B12DC"/>
    <w:rsid w:val="001B27DA"/>
    <w:rsid w:val="001B6E9F"/>
    <w:rsid w:val="001C513F"/>
    <w:rsid w:val="001D4B25"/>
    <w:rsid w:val="001F0193"/>
    <w:rsid w:val="001F3FD5"/>
    <w:rsid w:val="002259C4"/>
    <w:rsid w:val="00225A05"/>
    <w:rsid w:val="00246970"/>
    <w:rsid w:val="00256687"/>
    <w:rsid w:val="00266BE6"/>
    <w:rsid w:val="00274479"/>
    <w:rsid w:val="00277D43"/>
    <w:rsid w:val="00287AB4"/>
    <w:rsid w:val="002A1E17"/>
    <w:rsid w:val="002D2D7D"/>
    <w:rsid w:val="002D52A3"/>
    <w:rsid w:val="002D65BD"/>
    <w:rsid w:val="002E611C"/>
    <w:rsid w:val="002E7F32"/>
    <w:rsid w:val="002E7F66"/>
    <w:rsid w:val="002F6FAC"/>
    <w:rsid w:val="002F7AA6"/>
    <w:rsid w:val="0032281B"/>
    <w:rsid w:val="003357E9"/>
    <w:rsid w:val="00386CBA"/>
    <w:rsid w:val="003A415E"/>
    <w:rsid w:val="003A67E1"/>
    <w:rsid w:val="003B0DFE"/>
    <w:rsid w:val="003B2F8A"/>
    <w:rsid w:val="003B61C8"/>
    <w:rsid w:val="003C1D94"/>
    <w:rsid w:val="003C2544"/>
    <w:rsid w:val="003D0894"/>
    <w:rsid w:val="003D0DF0"/>
    <w:rsid w:val="003D568C"/>
    <w:rsid w:val="00402B0F"/>
    <w:rsid w:val="004147E4"/>
    <w:rsid w:val="00416012"/>
    <w:rsid w:val="00416E2D"/>
    <w:rsid w:val="00417755"/>
    <w:rsid w:val="00431EE0"/>
    <w:rsid w:val="00432DF1"/>
    <w:rsid w:val="004445A9"/>
    <w:rsid w:val="004470FB"/>
    <w:rsid w:val="00477B8E"/>
    <w:rsid w:val="00490AF9"/>
    <w:rsid w:val="00493F0A"/>
    <w:rsid w:val="0049654D"/>
    <w:rsid w:val="004A0829"/>
    <w:rsid w:val="004A4A45"/>
    <w:rsid w:val="004A5784"/>
    <w:rsid w:val="004C1071"/>
    <w:rsid w:val="004C1FA7"/>
    <w:rsid w:val="004E2120"/>
    <w:rsid w:val="004E3ABD"/>
    <w:rsid w:val="004F0D6F"/>
    <w:rsid w:val="005122F6"/>
    <w:rsid w:val="00526A11"/>
    <w:rsid w:val="00541FF5"/>
    <w:rsid w:val="005800C7"/>
    <w:rsid w:val="00580A58"/>
    <w:rsid w:val="00581C48"/>
    <w:rsid w:val="005835A6"/>
    <w:rsid w:val="00586FDB"/>
    <w:rsid w:val="005925C9"/>
    <w:rsid w:val="005B1203"/>
    <w:rsid w:val="005B371E"/>
    <w:rsid w:val="005B41B8"/>
    <w:rsid w:val="005B44FB"/>
    <w:rsid w:val="005B49EF"/>
    <w:rsid w:val="005C6B60"/>
    <w:rsid w:val="005F184C"/>
    <w:rsid w:val="005F5B71"/>
    <w:rsid w:val="0060650F"/>
    <w:rsid w:val="00622D7A"/>
    <w:rsid w:val="00627EA3"/>
    <w:rsid w:val="00637129"/>
    <w:rsid w:val="006479DF"/>
    <w:rsid w:val="00660DCB"/>
    <w:rsid w:val="006638E5"/>
    <w:rsid w:val="006719A0"/>
    <w:rsid w:val="00687102"/>
    <w:rsid w:val="006A5157"/>
    <w:rsid w:val="006A7DF2"/>
    <w:rsid w:val="006B04C3"/>
    <w:rsid w:val="006C689C"/>
    <w:rsid w:val="006C6A25"/>
    <w:rsid w:val="006D082A"/>
    <w:rsid w:val="006D3B82"/>
    <w:rsid w:val="006D44C8"/>
    <w:rsid w:val="006D4911"/>
    <w:rsid w:val="006D500B"/>
    <w:rsid w:val="006D781C"/>
    <w:rsid w:val="006F15B4"/>
    <w:rsid w:val="007144CB"/>
    <w:rsid w:val="00721199"/>
    <w:rsid w:val="0076414C"/>
    <w:rsid w:val="00765555"/>
    <w:rsid w:val="00767DD4"/>
    <w:rsid w:val="00771CC6"/>
    <w:rsid w:val="00773AED"/>
    <w:rsid w:val="00776B22"/>
    <w:rsid w:val="00776C28"/>
    <w:rsid w:val="00782970"/>
    <w:rsid w:val="00783E8D"/>
    <w:rsid w:val="007A60EF"/>
    <w:rsid w:val="007B04D0"/>
    <w:rsid w:val="007E0D84"/>
    <w:rsid w:val="007E2DF0"/>
    <w:rsid w:val="007F0D9A"/>
    <w:rsid w:val="007F30EC"/>
    <w:rsid w:val="00801225"/>
    <w:rsid w:val="008036D1"/>
    <w:rsid w:val="00812AEA"/>
    <w:rsid w:val="0084743A"/>
    <w:rsid w:val="008743E6"/>
    <w:rsid w:val="008806AC"/>
    <w:rsid w:val="00891F74"/>
    <w:rsid w:val="008A2377"/>
    <w:rsid w:val="008B1666"/>
    <w:rsid w:val="008C271F"/>
    <w:rsid w:val="008D0F9C"/>
    <w:rsid w:val="008D7B4C"/>
    <w:rsid w:val="008F2627"/>
    <w:rsid w:val="0090110D"/>
    <w:rsid w:val="00911D80"/>
    <w:rsid w:val="00926284"/>
    <w:rsid w:val="00945BA2"/>
    <w:rsid w:val="009515E7"/>
    <w:rsid w:val="00960837"/>
    <w:rsid w:val="00967523"/>
    <w:rsid w:val="00976A29"/>
    <w:rsid w:val="00977CF6"/>
    <w:rsid w:val="0098159E"/>
    <w:rsid w:val="009836CF"/>
    <w:rsid w:val="009B421D"/>
    <w:rsid w:val="009C7A22"/>
    <w:rsid w:val="009D0321"/>
    <w:rsid w:val="009F01E2"/>
    <w:rsid w:val="009F5516"/>
    <w:rsid w:val="00A144AE"/>
    <w:rsid w:val="00A45A64"/>
    <w:rsid w:val="00A5421F"/>
    <w:rsid w:val="00A565C9"/>
    <w:rsid w:val="00A80D8A"/>
    <w:rsid w:val="00A92197"/>
    <w:rsid w:val="00A9254C"/>
    <w:rsid w:val="00AB755C"/>
    <w:rsid w:val="00AC2133"/>
    <w:rsid w:val="00AD432F"/>
    <w:rsid w:val="00AD43B4"/>
    <w:rsid w:val="00B10299"/>
    <w:rsid w:val="00B12061"/>
    <w:rsid w:val="00B24DE3"/>
    <w:rsid w:val="00B26B3E"/>
    <w:rsid w:val="00B315E9"/>
    <w:rsid w:val="00B4284E"/>
    <w:rsid w:val="00B53B4A"/>
    <w:rsid w:val="00B56CB6"/>
    <w:rsid w:val="00B65FDD"/>
    <w:rsid w:val="00B713AF"/>
    <w:rsid w:val="00B948E0"/>
    <w:rsid w:val="00BA13ED"/>
    <w:rsid w:val="00BA4376"/>
    <w:rsid w:val="00BB7249"/>
    <w:rsid w:val="00BC4BAC"/>
    <w:rsid w:val="00BE70F8"/>
    <w:rsid w:val="00C214B6"/>
    <w:rsid w:val="00C348A2"/>
    <w:rsid w:val="00C53567"/>
    <w:rsid w:val="00C60A4A"/>
    <w:rsid w:val="00C6439D"/>
    <w:rsid w:val="00C7360B"/>
    <w:rsid w:val="00C92BF0"/>
    <w:rsid w:val="00C9353E"/>
    <w:rsid w:val="00CA196C"/>
    <w:rsid w:val="00CA208E"/>
    <w:rsid w:val="00CB33DE"/>
    <w:rsid w:val="00CD29C7"/>
    <w:rsid w:val="00CD3D13"/>
    <w:rsid w:val="00D02696"/>
    <w:rsid w:val="00D05350"/>
    <w:rsid w:val="00D14BCE"/>
    <w:rsid w:val="00D61BB6"/>
    <w:rsid w:val="00D86DA2"/>
    <w:rsid w:val="00D942CE"/>
    <w:rsid w:val="00DA50A5"/>
    <w:rsid w:val="00DA5A83"/>
    <w:rsid w:val="00DB3113"/>
    <w:rsid w:val="00DB798B"/>
    <w:rsid w:val="00DE2C5C"/>
    <w:rsid w:val="00E25F33"/>
    <w:rsid w:val="00E52D37"/>
    <w:rsid w:val="00E5416A"/>
    <w:rsid w:val="00E5502C"/>
    <w:rsid w:val="00E700C5"/>
    <w:rsid w:val="00E742C1"/>
    <w:rsid w:val="00E74EA1"/>
    <w:rsid w:val="00E7702D"/>
    <w:rsid w:val="00E9215D"/>
    <w:rsid w:val="00E97CC5"/>
    <w:rsid w:val="00EA0C60"/>
    <w:rsid w:val="00EE70FE"/>
    <w:rsid w:val="00F0607A"/>
    <w:rsid w:val="00F10B9D"/>
    <w:rsid w:val="00F27075"/>
    <w:rsid w:val="00F678A1"/>
    <w:rsid w:val="00F81070"/>
    <w:rsid w:val="00F854AC"/>
    <w:rsid w:val="00F97E8C"/>
    <w:rsid w:val="00FB31CC"/>
    <w:rsid w:val="00FC04A6"/>
    <w:rsid w:val="00FC0F30"/>
    <w:rsid w:val="00FF1F5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D61BB6"/>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uiPriority w:val="99"/>
    <w:semiHidden/>
    <w:unhideWhenUsed/>
    <w:rsid w:val="004C1071"/>
    <w:rPr>
      <w:sz w:val="16"/>
      <w:szCs w:val="16"/>
    </w:rPr>
  </w:style>
  <w:style w:type="paragraph" w:styleId="Textkomentra">
    <w:name w:val="annotation text"/>
    <w:basedOn w:val="Normlny"/>
    <w:link w:val="TextkomentraChar"/>
    <w:uiPriority w:val="99"/>
    <w:semiHidden/>
    <w:unhideWhenUsed/>
    <w:rsid w:val="004C1071"/>
    <w:rPr>
      <w:sz w:val="20"/>
      <w:szCs w:val="20"/>
    </w:rPr>
  </w:style>
  <w:style w:type="character" w:customStyle="1" w:styleId="TextkomentraChar">
    <w:name w:val="Text komentára Char"/>
    <w:basedOn w:val="Predvolenpsmoodseku"/>
    <w:link w:val="Textkomentra"/>
    <w:uiPriority w:val="99"/>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link w:val="OdsekzoznamuChar"/>
    <w:uiPriority w:val="99"/>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uiPriority w:val="99"/>
    <w:semiHidden/>
    <w:unhideWhenUsed/>
    <w:rsid w:val="008806AC"/>
    <w:rPr>
      <w:sz w:val="20"/>
      <w:szCs w:val="20"/>
    </w:rPr>
  </w:style>
  <w:style w:type="character" w:customStyle="1" w:styleId="TextpoznmkypodiarouChar">
    <w:name w:val="Text poznámky pod čiarou Char"/>
    <w:basedOn w:val="Predvolenpsmoodseku"/>
    <w:link w:val="Textpoznmkypodiarou"/>
    <w:uiPriority w:val="99"/>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Char">
    <w:name w:val="Char"/>
    <w:basedOn w:val="Normlny"/>
    <w:rsid w:val="00976A29"/>
    <w:pPr>
      <w:spacing w:after="160" w:line="240" w:lineRule="exact"/>
      <w:ind w:firstLine="720"/>
    </w:pPr>
    <w:rPr>
      <w:rFonts w:ascii="Tahoma" w:hAnsi="Tahoma"/>
      <w:sz w:val="20"/>
      <w:szCs w:val="20"/>
      <w:lang w:val="en-US" w:eastAsia="en-US"/>
    </w:rPr>
  </w:style>
  <w:style w:type="paragraph" w:styleId="Nzov">
    <w:name w:val="Title"/>
    <w:basedOn w:val="Normlny"/>
    <w:next w:val="Normlny"/>
    <w:link w:val="NzovChar"/>
    <w:uiPriority w:val="10"/>
    <w:qFormat/>
    <w:rsid w:val="00C60A4A"/>
    <w:pPr>
      <w:pBdr>
        <w:bottom w:val="single" w:sz="8" w:space="4" w:color="4F81BD" w:themeColor="accent1"/>
      </w:pBdr>
      <w:spacing w:after="300"/>
      <w:contextualSpacing/>
      <w:jc w:val="center"/>
    </w:pPr>
    <w:rPr>
      <w:rFonts w:asciiTheme="majorHAnsi" w:eastAsiaTheme="majorEastAsia" w:hAnsiTheme="majorHAnsi"/>
      <w:color w:val="5F497A" w:themeColor="accent4" w:themeShade="BF"/>
      <w:spacing w:val="5"/>
      <w:kern w:val="28"/>
      <w:sz w:val="52"/>
      <w:szCs w:val="52"/>
    </w:rPr>
  </w:style>
  <w:style w:type="character" w:customStyle="1" w:styleId="NzovChar">
    <w:name w:val="Názov Char"/>
    <w:basedOn w:val="Predvolenpsmoodseku"/>
    <w:link w:val="Nzov"/>
    <w:uiPriority w:val="10"/>
    <w:rsid w:val="00C60A4A"/>
    <w:rPr>
      <w:rFonts w:asciiTheme="majorHAnsi" w:eastAsiaTheme="majorEastAsia" w:hAnsiTheme="majorHAnsi" w:cs="Times New Roman"/>
      <w:color w:val="5F497A" w:themeColor="accent4" w:themeShade="BF"/>
      <w:spacing w:val="5"/>
      <w:kern w:val="28"/>
      <w:sz w:val="52"/>
      <w:szCs w:val="52"/>
      <w:lang w:eastAsia="sk-SK"/>
    </w:rPr>
  </w:style>
  <w:style w:type="character" w:customStyle="1" w:styleId="OdsekzoznamuChar">
    <w:name w:val="Odsek zoznamu Char"/>
    <w:basedOn w:val="Predvolenpsmoodseku"/>
    <w:link w:val="Odsekzoznamu"/>
    <w:uiPriority w:val="99"/>
    <w:locked/>
    <w:rsid w:val="00B56CB6"/>
    <w:rPr>
      <w:rFonts w:ascii="Times New Roman" w:eastAsia="Times New Roman" w:hAnsi="Times New Roman" w:cs="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D61BB6"/>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uiPriority w:val="99"/>
    <w:semiHidden/>
    <w:unhideWhenUsed/>
    <w:rsid w:val="004C1071"/>
    <w:rPr>
      <w:sz w:val="16"/>
      <w:szCs w:val="16"/>
    </w:rPr>
  </w:style>
  <w:style w:type="paragraph" w:styleId="Textkomentra">
    <w:name w:val="annotation text"/>
    <w:basedOn w:val="Normlny"/>
    <w:link w:val="TextkomentraChar"/>
    <w:uiPriority w:val="99"/>
    <w:semiHidden/>
    <w:unhideWhenUsed/>
    <w:rsid w:val="004C1071"/>
    <w:rPr>
      <w:sz w:val="20"/>
      <w:szCs w:val="20"/>
    </w:rPr>
  </w:style>
  <w:style w:type="character" w:customStyle="1" w:styleId="TextkomentraChar">
    <w:name w:val="Text komentára Char"/>
    <w:basedOn w:val="Predvolenpsmoodseku"/>
    <w:link w:val="Textkomentra"/>
    <w:uiPriority w:val="99"/>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link w:val="OdsekzoznamuChar"/>
    <w:uiPriority w:val="99"/>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uiPriority w:val="99"/>
    <w:semiHidden/>
    <w:unhideWhenUsed/>
    <w:rsid w:val="008806AC"/>
    <w:rPr>
      <w:sz w:val="20"/>
      <w:szCs w:val="20"/>
    </w:rPr>
  </w:style>
  <w:style w:type="character" w:customStyle="1" w:styleId="TextpoznmkypodiarouChar">
    <w:name w:val="Text poznámky pod čiarou Char"/>
    <w:basedOn w:val="Predvolenpsmoodseku"/>
    <w:link w:val="Textpoznmkypodiarou"/>
    <w:uiPriority w:val="99"/>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Char">
    <w:name w:val="Char"/>
    <w:basedOn w:val="Normlny"/>
    <w:rsid w:val="00976A29"/>
    <w:pPr>
      <w:spacing w:after="160" w:line="240" w:lineRule="exact"/>
      <w:ind w:firstLine="720"/>
    </w:pPr>
    <w:rPr>
      <w:rFonts w:ascii="Tahoma" w:hAnsi="Tahoma"/>
      <w:sz w:val="20"/>
      <w:szCs w:val="20"/>
      <w:lang w:val="en-US" w:eastAsia="en-US"/>
    </w:rPr>
  </w:style>
  <w:style w:type="paragraph" w:styleId="Nzov">
    <w:name w:val="Title"/>
    <w:basedOn w:val="Normlny"/>
    <w:next w:val="Normlny"/>
    <w:link w:val="NzovChar"/>
    <w:uiPriority w:val="10"/>
    <w:qFormat/>
    <w:rsid w:val="00C60A4A"/>
    <w:pPr>
      <w:pBdr>
        <w:bottom w:val="single" w:sz="8" w:space="4" w:color="4F81BD" w:themeColor="accent1"/>
      </w:pBdr>
      <w:spacing w:after="300"/>
      <w:contextualSpacing/>
      <w:jc w:val="center"/>
    </w:pPr>
    <w:rPr>
      <w:rFonts w:asciiTheme="majorHAnsi" w:eastAsiaTheme="majorEastAsia" w:hAnsiTheme="majorHAnsi"/>
      <w:color w:val="5F497A" w:themeColor="accent4" w:themeShade="BF"/>
      <w:spacing w:val="5"/>
      <w:kern w:val="28"/>
      <w:sz w:val="52"/>
      <w:szCs w:val="52"/>
    </w:rPr>
  </w:style>
  <w:style w:type="character" w:customStyle="1" w:styleId="NzovChar">
    <w:name w:val="Názov Char"/>
    <w:basedOn w:val="Predvolenpsmoodseku"/>
    <w:link w:val="Nzov"/>
    <w:uiPriority w:val="10"/>
    <w:rsid w:val="00C60A4A"/>
    <w:rPr>
      <w:rFonts w:asciiTheme="majorHAnsi" w:eastAsiaTheme="majorEastAsia" w:hAnsiTheme="majorHAnsi" w:cs="Times New Roman"/>
      <w:color w:val="5F497A" w:themeColor="accent4" w:themeShade="BF"/>
      <w:spacing w:val="5"/>
      <w:kern w:val="28"/>
      <w:sz w:val="52"/>
      <w:szCs w:val="52"/>
      <w:lang w:eastAsia="sk-SK"/>
    </w:rPr>
  </w:style>
  <w:style w:type="character" w:customStyle="1" w:styleId="OdsekzoznamuChar">
    <w:name w:val="Odsek zoznamu Char"/>
    <w:basedOn w:val="Predvolenpsmoodseku"/>
    <w:link w:val="Odsekzoznamu"/>
    <w:uiPriority w:val="99"/>
    <w:locked/>
    <w:rsid w:val="00B56CB6"/>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741060">
      <w:bodyDiv w:val="1"/>
      <w:marLeft w:val="0"/>
      <w:marRight w:val="0"/>
      <w:marTop w:val="0"/>
      <w:marBottom w:val="0"/>
      <w:divBdr>
        <w:top w:val="none" w:sz="0" w:space="0" w:color="auto"/>
        <w:left w:val="none" w:sz="0" w:space="0" w:color="auto"/>
        <w:bottom w:val="none" w:sz="0" w:space="0" w:color="auto"/>
        <w:right w:val="none" w:sz="0" w:space="0" w:color="auto"/>
      </w:divBdr>
    </w:div>
    <w:div w:id="680206719">
      <w:bodyDiv w:val="1"/>
      <w:marLeft w:val="0"/>
      <w:marRight w:val="0"/>
      <w:marTop w:val="0"/>
      <w:marBottom w:val="0"/>
      <w:divBdr>
        <w:top w:val="none" w:sz="0" w:space="0" w:color="auto"/>
        <w:left w:val="none" w:sz="0" w:space="0" w:color="auto"/>
        <w:bottom w:val="none" w:sz="0" w:space="0" w:color="auto"/>
        <w:right w:val="none" w:sz="0" w:space="0" w:color="auto"/>
      </w:divBdr>
    </w:div>
    <w:div w:id="699859156">
      <w:bodyDiv w:val="1"/>
      <w:marLeft w:val="0"/>
      <w:marRight w:val="0"/>
      <w:marTop w:val="0"/>
      <w:marBottom w:val="0"/>
      <w:divBdr>
        <w:top w:val="none" w:sz="0" w:space="0" w:color="auto"/>
        <w:left w:val="none" w:sz="0" w:space="0" w:color="auto"/>
        <w:bottom w:val="none" w:sz="0" w:space="0" w:color="auto"/>
        <w:right w:val="none" w:sz="0" w:space="0" w:color="auto"/>
      </w:divBdr>
    </w:div>
    <w:div w:id="1055273357">
      <w:bodyDiv w:val="1"/>
      <w:marLeft w:val="0"/>
      <w:marRight w:val="0"/>
      <w:marTop w:val="0"/>
      <w:marBottom w:val="0"/>
      <w:divBdr>
        <w:top w:val="none" w:sz="0" w:space="0" w:color="auto"/>
        <w:left w:val="none" w:sz="0" w:space="0" w:color="auto"/>
        <w:bottom w:val="none" w:sz="0" w:space="0" w:color="auto"/>
        <w:right w:val="none" w:sz="0" w:space="0" w:color="auto"/>
      </w:divBdr>
    </w:div>
    <w:div w:id="1857386522">
      <w:bodyDiv w:val="1"/>
      <w:marLeft w:val="0"/>
      <w:marRight w:val="0"/>
      <w:marTop w:val="0"/>
      <w:marBottom w:val="0"/>
      <w:divBdr>
        <w:top w:val="none" w:sz="0" w:space="0" w:color="auto"/>
        <w:left w:val="none" w:sz="0" w:space="0" w:color="auto"/>
        <w:bottom w:val="none" w:sz="0" w:space="0" w:color="auto"/>
        <w:right w:val="none" w:sz="0" w:space="0" w:color="auto"/>
      </w:divBdr>
    </w:div>
    <w:div w:id="2085646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D8C56F5396145BBB819E25B80F3F0AE"/>
        <w:category>
          <w:name w:val="Všeobecné"/>
          <w:gallery w:val="placeholder"/>
        </w:category>
        <w:types>
          <w:type w:val="bbPlcHdr"/>
        </w:types>
        <w:behaviors>
          <w:behavior w:val="content"/>
        </w:behaviors>
        <w:guid w:val="{7816327F-B264-4748-AE05-522764FA73DF}"/>
      </w:docPartPr>
      <w:docPartBody>
        <w:p w:rsidR="00616C33" w:rsidRDefault="00C16CB5" w:rsidP="00C16CB5">
          <w:pPr>
            <w:pStyle w:val="DD8C56F5396145BBB819E25B80F3F0AE1"/>
          </w:pPr>
          <w:r w:rsidRPr="00F64F3B">
            <w:rPr>
              <w:rStyle w:val="Textzstupnhosymbolu"/>
              <w:rFonts w:eastAsiaTheme="minorHAnsi"/>
            </w:rPr>
            <w:t>Vyberte položku.</w:t>
          </w:r>
        </w:p>
      </w:docPartBody>
    </w:docPart>
    <w:docPart>
      <w:docPartPr>
        <w:name w:val="A1DE1FAF9C3142D9B35DEB35D3F6137F"/>
        <w:category>
          <w:name w:val="Všeobecné"/>
          <w:gallery w:val="placeholder"/>
        </w:category>
        <w:types>
          <w:type w:val="bbPlcHdr"/>
        </w:types>
        <w:behaviors>
          <w:behavior w:val="content"/>
        </w:behaviors>
        <w:guid w:val="{C2C5DC39-D9A6-461C-976C-7A1EC3C66119}"/>
      </w:docPartPr>
      <w:docPartBody>
        <w:p w:rsidR="00616C33" w:rsidRDefault="00C16CB5" w:rsidP="00C16CB5">
          <w:pPr>
            <w:pStyle w:val="A1DE1FAF9C3142D9B35DEB35D3F6137F"/>
          </w:pPr>
          <w:r w:rsidRPr="00F64F3B">
            <w:rPr>
              <w:rStyle w:val="Textzstupnhosymbolu"/>
              <w:rFonts w:eastAsiaTheme="minorHAnsi"/>
            </w:rPr>
            <w:t>Vyberte položku.</w:t>
          </w:r>
        </w:p>
      </w:docPartBody>
    </w:docPart>
    <w:docPart>
      <w:docPartPr>
        <w:name w:val="C438CDECBB774123926E36EC328124C8"/>
        <w:category>
          <w:name w:val="Všeobecné"/>
          <w:gallery w:val="placeholder"/>
        </w:category>
        <w:types>
          <w:type w:val="bbPlcHdr"/>
        </w:types>
        <w:behaviors>
          <w:behavior w:val="content"/>
        </w:behaviors>
        <w:guid w:val="{E4EAA706-9665-4547-B3B8-D9FA0721F29F}"/>
      </w:docPartPr>
      <w:docPartBody>
        <w:p w:rsidR="00DF1217" w:rsidRDefault="00FF3250" w:rsidP="00FF3250">
          <w:pPr>
            <w:pStyle w:val="C438CDECBB774123926E36EC328124C8"/>
          </w:pPr>
          <w:r w:rsidRPr="00F64F3B">
            <w:rPr>
              <w:rStyle w:val="Textzstupnhosymbolu"/>
              <w:rFonts w:eastAsiaTheme="minorHAnsi"/>
            </w:rPr>
            <w:t>Vyberte položku.</w:t>
          </w:r>
        </w:p>
      </w:docPartBody>
    </w:docPart>
    <w:docPart>
      <w:docPartPr>
        <w:name w:val="E0ECC86C511F417CA4A3250C22D76A45"/>
        <w:category>
          <w:name w:val="Všeobecné"/>
          <w:gallery w:val="placeholder"/>
        </w:category>
        <w:types>
          <w:type w:val="bbPlcHdr"/>
        </w:types>
        <w:behaviors>
          <w:behavior w:val="content"/>
        </w:behaviors>
        <w:guid w:val="{241E0AC5-4287-4E89-ACEE-1539867D2120}"/>
      </w:docPartPr>
      <w:docPartBody>
        <w:p w:rsidR="00737F07" w:rsidRDefault="00CA350F" w:rsidP="00CA350F">
          <w:pPr>
            <w:pStyle w:val="E0ECC86C511F417CA4A3250C22D76A45"/>
          </w:pPr>
          <w:r w:rsidRPr="00F64F3B">
            <w:rPr>
              <w:rStyle w:val="Textzstupnhosymbolu"/>
            </w:rPr>
            <w:t>Kliknutím zadáte dátum.</w:t>
          </w:r>
        </w:p>
      </w:docPartBody>
    </w:docPart>
    <w:docPart>
      <w:docPartPr>
        <w:name w:val="0446FD9D5ECF4D08A58D548D5E4ACDF0"/>
        <w:category>
          <w:name w:val="Všeobecné"/>
          <w:gallery w:val="placeholder"/>
        </w:category>
        <w:types>
          <w:type w:val="bbPlcHdr"/>
        </w:types>
        <w:behaviors>
          <w:behavior w:val="content"/>
        </w:behaviors>
        <w:guid w:val="{DDD0335E-A17A-40E5-B73E-CE47173E1735}"/>
      </w:docPartPr>
      <w:docPartBody>
        <w:p w:rsidR="00737F07" w:rsidRDefault="00CA350F" w:rsidP="00CA350F">
          <w:pPr>
            <w:pStyle w:val="0446FD9D5ECF4D08A58D548D5E4ACDF0"/>
          </w:pPr>
          <w:r w:rsidRPr="00F64F3B">
            <w:rPr>
              <w:rStyle w:val="Textzstupnhosymbolu"/>
            </w:rPr>
            <w:t>Kliknutím zadáte dátum.</w:t>
          </w:r>
        </w:p>
      </w:docPartBody>
    </w:docPart>
    <w:docPart>
      <w:docPartPr>
        <w:name w:val="D7026D6973BF49DC8B610C150BD31AA4"/>
        <w:category>
          <w:name w:val="Všeobecné"/>
          <w:gallery w:val="placeholder"/>
        </w:category>
        <w:types>
          <w:type w:val="bbPlcHdr"/>
        </w:types>
        <w:behaviors>
          <w:behavior w:val="content"/>
        </w:behaviors>
        <w:guid w:val="{4404D31E-6CD7-4305-B3D5-3777B78E81C6}"/>
      </w:docPartPr>
      <w:docPartBody>
        <w:p w:rsidR="00450E9F" w:rsidRDefault="00737F07" w:rsidP="00737F07">
          <w:pPr>
            <w:pStyle w:val="D7026D6973BF49DC8B610C150BD31AA4"/>
          </w:pPr>
          <w:r>
            <w:rPr>
              <w:rStyle w:val="Textzstupnhosymbolu"/>
            </w:rPr>
            <w:t>Kliknutím zadáte dátum.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6CB5"/>
    <w:rsid w:val="00024455"/>
    <w:rsid w:val="00093B51"/>
    <w:rsid w:val="000B3A71"/>
    <w:rsid w:val="000E30BC"/>
    <w:rsid w:val="001315FA"/>
    <w:rsid w:val="00140858"/>
    <w:rsid w:val="001552EC"/>
    <w:rsid w:val="00155E87"/>
    <w:rsid w:val="0024154B"/>
    <w:rsid w:val="002C3A22"/>
    <w:rsid w:val="002D2E60"/>
    <w:rsid w:val="003D2703"/>
    <w:rsid w:val="00450E9F"/>
    <w:rsid w:val="00496A45"/>
    <w:rsid w:val="00616C33"/>
    <w:rsid w:val="00737F07"/>
    <w:rsid w:val="007E2579"/>
    <w:rsid w:val="008225C7"/>
    <w:rsid w:val="00845353"/>
    <w:rsid w:val="0085402B"/>
    <w:rsid w:val="0089420F"/>
    <w:rsid w:val="008B5E9C"/>
    <w:rsid w:val="008F33D9"/>
    <w:rsid w:val="00915371"/>
    <w:rsid w:val="00980E7E"/>
    <w:rsid w:val="00992B60"/>
    <w:rsid w:val="009E346D"/>
    <w:rsid w:val="00B12684"/>
    <w:rsid w:val="00B4403D"/>
    <w:rsid w:val="00BA70E4"/>
    <w:rsid w:val="00BC5186"/>
    <w:rsid w:val="00C16CB5"/>
    <w:rsid w:val="00C921EC"/>
    <w:rsid w:val="00CA350F"/>
    <w:rsid w:val="00CB5E12"/>
    <w:rsid w:val="00CD5DCF"/>
    <w:rsid w:val="00CE2D99"/>
    <w:rsid w:val="00D936E6"/>
    <w:rsid w:val="00DA2574"/>
    <w:rsid w:val="00DA7956"/>
    <w:rsid w:val="00DB1AA2"/>
    <w:rsid w:val="00DF1217"/>
    <w:rsid w:val="00ED2EC6"/>
    <w:rsid w:val="00F37E3B"/>
    <w:rsid w:val="00F674C5"/>
    <w:rsid w:val="00FB660B"/>
    <w:rsid w:val="00FF325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737F07"/>
  </w:style>
  <w:style w:type="paragraph" w:customStyle="1" w:styleId="DD8C56F5396145BBB819E25B80F3F0AE">
    <w:name w:val="DD8C56F5396145BBB819E25B80F3F0AE"/>
    <w:rsid w:val="00C16CB5"/>
    <w:pPr>
      <w:spacing w:after="0" w:line="240" w:lineRule="auto"/>
    </w:pPr>
    <w:rPr>
      <w:rFonts w:ascii="Times New Roman" w:eastAsia="Times New Roman" w:hAnsi="Times New Roman" w:cs="Times New Roman"/>
      <w:sz w:val="24"/>
      <w:szCs w:val="24"/>
    </w:rPr>
  </w:style>
  <w:style w:type="paragraph" w:customStyle="1" w:styleId="DD8C56F5396145BBB819E25B80F3F0AE1">
    <w:name w:val="DD8C56F5396145BBB819E25B80F3F0AE1"/>
    <w:rsid w:val="00C16CB5"/>
    <w:pPr>
      <w:spacing w:after="0" w:line="240" w:lineRule="auto"/>
    </w:pPr>
    <w:rPr>
      <w:rFonts w:ascii="Times New Roman" w:eastAsia="Times New Roman" w:hAnsi="Times New Roman" w:cs="Times New Roman"/>
      <w:sz w:val="24"/>
      <w:szCs w:val="24"/>
    </w:rPr>
  </w:style>
  <w:style w:type="paragraph" w:customStyle="1" w:styleId="A1DE1FAF9C3142D9B35DEB35D3F6137F">
    <w:name w:val="A1DE1FAF9C3142D9B35DEB35D3F6137F"/>
    <w:rsid w:val="00C16CB5"/>
    <w:pPr>
      <w:spacing w:after="0" w:line="240" w:lineRule="auto"/>
    </w:pPr>
    <w:rPr>
      <w:rFonts w:ascii="Times New Roman" w:eastAsia="Times New Roman" w:hAnsi="Times New Roman" w:cs="Times New Roman"/>
      <w:sz w:val="24"/>
      <w:szCs w:val="24"/>
    </w:rPr>
  </w:style>
  <w:style w:type="paragraph" w:customStyle="1" w:styleId="D6F1F4E27AA64768A9E2B08D4B3FD091">
    <w:name w:val="D6F1F4E27AA64768A9E2B08D4B3FD091"/>
    <w:rsid w:val="00C16CB5"/>
  </w:style>
  <w:style w:type="paragraph" w:customStyle="1" w:styleId="1FDEECB851A54E94ADA97F91996173FD">
    <w:name w:val="1FDEECB851A54E94ADA97F91996173FD"/>
    <w:rsid w:val="00C16CB5"/>
  </w:style>
  <w:style w:type="paragraph" w:customStyle="1" w:styleId="60950153B0094A7EBDBA359667C50FB8">
    <w:name w:val="60950153B0094A7EBDBA359667C50FB8"/>
    <w:rsid w:val="00C16CB5"/>
  </w:style>
  <w:style w:type="paragraph" w:customStyle="1" w:styleId="A9F731F61A7042F186F5DB555D917909">
    <w:name w:val="A9F731F61A7042F186F5DB555D917909"/>
    <w:rsid w:val="00C16CB5"/>
  </w:style>
  <w:style w:type="paragraph" w:customStyle="1" w:styleId="EB643B6DFCE942A1B5B0E15B577D0055">
    <w:name w:val="EB643B6DFCE942A1B5B0E15B577D0055"/>
    <w:rsid w:val="00616C33"/>
  </w:style>
  <w:style w:type="paragraph" w:customStyle="1" w:styleId="372C34084E1F4CE5A1739291D068FBF6">
    <w:name w:val="372C34084E1F4CE5A1739291D068FBF6"/>
    <w:rsid w:val="00616C33"/>
  </w:style>
  <w:style w:type="paragraph" w:customStyle="1" w:styleId="3428523BA277448EB6F98C3BC51938F9">
    <w:name w:val="3428523BA277448EB6F98C3BC51938F9"/>
    <w:rsid w:val="00FF3250"/>
  </w:style>
  <w:style w:type="paragraph" w:customStyle="1" w:styleId="C438CDECBB774123926E36EC328124C8">
    <w:name w:val="C438CDECBB774123926E36EC328124C8"/>
    <w:rsid w:val="00FF3250"/>
  </w:style>
  <w:style w:type="paragraph" w:customStyle="1" w:styleId="0DDBCD821CF2456F8A802A916666D852">
    <w:name w:val="0DDBCD821CF2456F8A802A916666D852"/>
    <w:rsid w:val="00B12684"/>
  </w:style>
  <w:style w:type="paragraph" w:customStyle="1" w:styleId="C0618EA2486B41B6886771D7032AFFA2">
    <w:name w:val="C0618EA2486B41B6886771D7032AFFA2"/>
    <w:rsid w:val="00B12684"/>
  </w:style>
  <w:style w:type="paragraph" w:customStyle="1" w:styleId="9291883C089D4AE6ADFCAEF4EA713755">
    <w:name w:val="9291883C089D4AE6ADFCAEF4EA713755"/>
    <w:rsid w:val="00B12684"/>
  </w:style>
  <w:style w:type="paragraph" w:customStyle="1" w:styleId="158B50881119422A80FAA77FD3ABFABC">
    <w:name w:val="158B50881119422A80FAA77FD3ABFABC"/>
    <w:rsid w:val="00B12684"/>
  </w:style>
  <w:style w:type="paragraph" w:customStyle="1" w:styleId="228610352EC045A78B45B63D2FF155F7">
    <w:name w:val="228610352EC045A78B45B63D2FF155F7"/>
    <w:rsid w:val="00B12684"/>
  </w:style>
  <w:style w:type="paragraph" w:customStyle="1" w:styleId="F9A919FD426149F886BAEB83C5E7CB39">
    <w:name w:val="F9A919FD426149F886BAEB83C5E7CB39"/>
    <w:rsid w:val="00C921EC"/>
  </w:style>
  <w:style w:type="paragraph" w:customStyle="1" w:styleId="E0ECC86C511F417CA4A3250C22D76A45">
    <w:name w:val="E0ECC86C511F417CA4A3250C22D76A45"/>
    <w:rsid w:val="00CA350F"/>
  </w:style>
  <w:style w:type="paragraph" w:customStyle="1" w:styleId="0446FD9D5ECF4D08A58D548D5E4ACDF0">
    <w:name w:val="0446FD9D5ECF4D08A58D548D5E4ACDF0"/>
    <w:rsid w:val="00CA350F"/>
  </w:style>
  <w:style w:type="paragraph" w:customStyle="1" w:styleId="D7026D6973BF49DC8B610C150BD31AA4">
    <w:name w:val="D7026D6973BF49DC8B610C150BD31AA4"/>
    <w:rsid w:val="00737F0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737F07"/>
  </w:style>
  <w:style w:type="paragraph" w:customStyle="1" w:styleId="DD8C56F5396145BBB819E25B80F3F0AE">
    <w:name w:val="DD8C56F5396145BBB819E25B80F3F0AE"/>
    <w:rsid w:val="00C16CB5"/>
    <w:pPr>
      <w:spacing w:after="0" w:line="240" w:lineRule="auto"/>
    </w:pPr>
    <w:rPr>
      <w:rFonts w:ascii="Times New Roman" w:eastAsia="Times New Roman" w:hAnsi="Times New Roman" w:cs="Times New Roman"/>
      <w:sz w:val="24"/>
      <w:szCs w:val="24"/>
    </w:rPr>
  </w:style>
  <w:style w:type="paragraph" w:customStyle="1" w:styleId="DD8C56F5396145BBB819E25B80F3F0AE1">
    <w:name w:val="DD8C56F5396145BBB819E25B80F3F0AE1"/>
    <w:rsid w:val="00C16CB5"/>
    <w:pPr>
      <w:spacing w:after="0" w:line="240" w:lineRule="auto"/>
    </w:pPr>
    <w:rPr>
      <w:rFonts w:ascii="Times New Roman" w:eastAsia="Times New Roman" w:hAnsi="Times New Roman" w:cs="Times New Roman"/>
      <w:sz w:val="24"/>
      <w:szCs w:val="24"/>
    </w:rPr>
  </w:style>
  <w:style w:type="paragraph" w:customStyle="1" w:styleId="A1DE1FAF9C3142D9B35DEB35D3F6137F">
    <w:name w:val="A1DE1FAF9C3142D9B35DEB35D3F6137F"/>
    <w:rsid w:val="00C16CB5"/>
    <w:pPr>
      <w:spacing w:after="0" w:line="240" w:lineRule="auto"/>
    </w:pPr>
    <w:rPr>
      <w:rFonts w:ascii="Times New Roman" w:eastAsia="Times New Roman" w:hAnsi="Times New Roman" w:cs="Times New Roman"/>
      <w:sz w:val="24"/>
      <w:szCs w:val="24"/>
    </w:rPr>
  </w:style>
  <w:style w:type="paragraph" w:customStyle="1" w:styleId="D6F1F4E27AA64768A9E2B08D4B3FD091">
    <w:name w:val="D6F1F4E27AA64768A9E2B08D4B3FD091"/>
    <w:rsid w:val="00C16CB5"/>
  </w:style>
  <w:style w:type="paragraph" w:customStyle="1" w:styleId="1FDEECB851A54E94ADA97F91996173FD">
    <w:name w:val="1FDEECB851A54E94ADA97F91996173FD"/>
    <w:rsid w:val="00C16CB5"/>
  </w:style>
  <w:style w:type="paragraph" w:customStyle="1" w:styleId="60950153B0094A7EBDBA359667C50FB8">
    <w:name w:val="60950153B0094A7EBDBA359667C50FB8"/>
    <w:rsid w:val="00C16CB5"/>
  </w:style>
  <w:style w:type="paragraph" w:customStyle="1" w:styleId="A9F731F61A7042F186F5DB555D917909">
    <w:name w:val="A9F731F61A7042F186F5DB555D917909"/>
    <w:rsid w:val="00C16CB5"/>
  </w:style>
  <w:style w:type="paragraph" w:customStyle="1" w:styleId="EB643B6DFCE942A1B5B0E15B577D0055">
    <w:name w:val="EB643B6DFCE942A1B5B0E15B577D0055"/>
    <w:rsid w:val="00616C33"/>
  </w:style>
  <w:style w:type="paragraph" w:customStyle="1" w:styleId="372C34084E1F4CE5A1739291D068FBF6">
    <w:name w:val="372C34084E1F4CE5A1739291D068FBF6"/>
    <w:rsid w:val="00616C33"/>
  </w:style>
  <w:style w:type="paragraph" w:customStyle="1" w:styleId="3428523BA277448EB6F98C3BC51938F9">
    <w:name w:val="3428523BA277448EB6F98C3BC51938F9"/>
    <w:rsid w:val="00FF3250"/>
  </w:style>
  <w:style w:type="paragraph" w:customStyle="1" w:styleId="C438CDECBB774123926E36EC328124C8">
    <w:name w:val="C438CDECBB774123926E36EC328124C8"/>
    <w:rsid w:val="00FF3250"/>
  </w:style>
  <w:style w:type="paragraph" w:customStyle="1" w:styleId="0DDBCD821CF2456F8A802A916666D852">
    <w:name w:val="0DDBCD821CF2456F8A802A916666D852"/>
    <w:rsid w:val="00B12684"/>
  </w:style>
  <w:style w:type="paragraph" w:customStyle="1" w:styleId="C0618EA2486B41B6886771D7032AFFA2">
    <w:name w:val="C0618EA2486B41B6886771D7032AFFA2"/>
    <w:rsid w:val="00B12684"/>
  </w:style>
  <w:style w:type="paragraph" w:customStyle="1" w:styleId="9291883C089D4AE6ADFCAEF4EA713755">
    <w:name w:val="9291883C089D4AE6ADFCAEF4EA713755"/>
    <w:rsid w:val="00B12684"/>
  </w:style>
  <w:style w:type="paragraph" w:customStyle="1" w:styleId="158B50881119422A80FAA77FD3ABFABC">
    <w:name w:val="158B50881119422A80FAA77FD3ABFABC"/>
    <w:rsid w:val="00B12684"/>
  </w:style>
  <w:style w:type="paragraph" w:customStyle="1" w:styleId="228610352EC045A78B45B63D2FF155F7">
    <w:name w:val="228610352EC045A78B45B63D2FF155F7"/>
    <w:rsid w:val="00B12684"/>
  </w:style>
  <w:style w:type="paragraph" w:customStyle="1" w:styleId="F9A919FD426149F886BAEB83C5E7CB39">
    <w:name w:val="F9A919FD426149F886BAEB83C5E7CB39"/>
    <w:rsid w:val="00C921EC"/>
  </w:style>
  <w:style w:type="paragraph" w:customStyle="1" w:styleId="E0ECC86C511F417CA4A3250C22D76A45">
    <w:name w:val="E0ECC86C511F417CA4A3250C22D76A45"/>
    <w:rsid w:val="00CA350F"/>
  </w:style>
  <w:style w:type="paragraph" w:customStyle="1" w:styleId="0446FD9D5ECF4D08A58D548D5E4ACDF0">
    <w:name w:val="0446FD9D5ECF4D08A58D548D5E4ACDF0"/>
    <w:rsid w:val="00CA350F"/>
  </w:style>
  <w:style w:type="paragraph" w:customStyle="1" w:styleId="D7026D6973BF49DC8B610C150BD31AA4">
    <w:name w:val="D7026D6973BF49DC8B610C150BD31AA4"/>
    <w:rsid w:val="00737F0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33240A-EB16-48AB-95A6-A9CE37EC09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2545</Words>
  <Characters>14509</Characters>
  <Application>Microsoft Office Word</Application>
  <DocSecurity>0</DocSecurity>
  <Lines>120</Lines>
  <Paragraphs>34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2015-10-12T17:36:00Z</dcterms:created>
  <dcterms:modified xsi:type="dcterms:W3CDTF">2015-11-30T09:27:00Z</dcterms:modified>
</cp:coreProperties>
</file>